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42C" w:rsidRDefault="0020342C" w:rsidP="0020342C">
      <w:pPr>
        <w:jc w:val="both"/>
        <w:rPr>
          <w:rFonts w:ascii="Arial" w:hAnsi="Arial" w:cs="Arial"/>
          <w:b/>
          <w:color w:val="003B8E"/>
          <w:sz w:val="32"/>
          <w:szCs w:val="32"/>
        </w:rPr>
      </w:pPr>
      <w:r w:rsidRPr="004D4348">
        <w:rPr>
          <w:rFonts w:cs="Times New Roman"/>
          <w:noProof/>
          <w:lang w:eastAsia="fr-FR"/>
        </w:rPr>
        <w:drawing>
          <wp:inline distT="0" distB="0" distL="0" distR="0" wp14:anchorId="3C04AF35" wp14:editId="1AC26297">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20342C" w:rsidRPr="007A3845" w:rsidRDefault="0020342C" w:rsidP="0020342C">
      <w:pPr>
        <w:jc w:val="center"/>
        <w:rPr>
          <w:rFonts w:ascii="Arial" w:hAnsi="Arial" w:cs="Arial"/>
          <w:b/>
          <w:color w:val="003B8E"/>
          <w:sz w:val="32"/>
          <w:szCs w:val="32"/>
        </w:rPr>
      </w:pPr>
      <w:r>
        <w:rPr>
          <w:rFonts w:ascii="Arial" w:hAnsi="Arial" w:cs="Arial"/>
          <w:b/>
          <w:color w:val="003B8E"/>
          <w:sz w:val="32"/>
          <w:szCs w:val="32"/>
        </w:rPr>
        <w:t>Guide méthodologique</w:t>
      </w:r>
    </w:p>
    <w:p w:rsidR="0020342C" w:rsidRDefault="0020342C" w:rsidP="0020342C">
      <w:pPr>
        <w:jc w:val="center"/>
        <w:rPr>
          <w:rFonts w:ascii="Arial" w:hAnsi="Arial" w:cs="Arial"/>
          <w:b/>
          <w:color w:val="003B8E"/>
          <w:sz w:val="32"/>
          <w:szCs w:val="32"/>
        </w:rPr>
      </w:pPr>
      <w:r>
        <w:rPr>
          <w:rFonts w:ascii="Arial" w:hAnsi="Arial" w:cs="Arial"/>
          <w:b/>
          <w:color w:val="003B8E"/>
          <w:sz w:val="32"/>
          <w:szCs w:val="32"/>
        </w:rPr>
        <w:t xml:space="preserve">Utilisation de l’état </w:t>
      </w:r>
      <w:r w:rsidR="007D2DCE">
        <w:rPr>
          <w:rFonts w:ascii="Arial" w:hAnsi="Arial" w:cs="Arial"/>
          <w:b/>
          <w:color w:val="003B8E"/>
          <w:sz w:val="32"/>
          <w:szCs w:val="32"/>
        </w:rPr>
        <w:t>« Décomposition du</w:t>
      </w:r>
      <w:r>
        <w:rPr>
          <w:rFonts w:ascii="Arial" w:hAnsi="Arial" w:cs="Arial"/>
          <w:b/>
          <w:color w:val="003B8E"/>
          <w:sz w:val="32"/>
          <w:szCs w:val="32"/>
        </w:rPr>
        <w:t xml:space="preserve"> résultat financier</w:t>
      </w:r>
      <w:r w:rsidR="007D2DCE">
        <w:rPr>
          <w:rFonts w:ascii="Arial" w:hAnsi="Arial" w:cs="Arial"/>
          <w:b/>
          <w:color w:val="003B8E"/>
          <w:sz w:val="32"/>
          <w:szCs w:val="32"/>
        </w:rPr>
        <w:t xml:space="preserve"> par type de mouvements, par type de flux et par nature de titres »</w:t>
      </w:r>
      <w:r w:rsidR="00734BF0">
        <w:rPr>
          <w:rFonts w:ascii="Arial" w:hAnsi="Arial" w:cs="Arial"/>
          <w:b/>
          <w:color w:val="003B8E"/>
          <w:sz w:val="32"/>
          <w:szCs w:val="32"/>
        </w:rPr>
        <w:t xml:space="preserve"> (FR.12.01)</w:t>
      </w:r>
    </w:p>
    <w:p w:rsidR="008B1872" w:rsidRDefault="008B1872" w:rsidP="008B1872">
      <w:pPr>
        <w:pStyle w:val="Paragraphedeliste1"/>
        <w:spacing w:before="120" w:after="120"/>
        <w:ind w:left="0"/>
      </w:pPr>
    </w:p>
    <w:p w:rsidR="007D2DCE" w:rsidRDefault="008B1872" w:rsidP="008B1872">
      <w:pPr>
        <w:pStyle w:val="Paragraphedeliste1"/>
        <w:spacing w:before="120" w:after="120"/>
        <w:ind w:left="0"/>
      </w:pPr>
      <w:r>
        <w:t>L'objectif de cet état est</w:t>
      </w:r>
      <w:r w:rsidR="00130890">
        <w:t> </w:t>
      </w:r>
      <w:r>
        <w:t>de</w:t>
      </w:r>
      <w:r w:rsidR="007D2DCE">
        <w:t xml:space="preserve"> présenter la </w:t>
      </w:r>
      <w:r>
        <w:t>décompos</w:t>
      </w:r>
      <w:r w:rsidR="007D2DCE">
        <w:t>ition du</w:t>
      </w:r>
      <w:r>
        <w:t xml:space="preserve"> résultat financier</w:t>
      </w:r>
      <w:r w:rsidR="007D2DCE">
        <w:t> :</w:t>
      </w:r>
    </w:p>
    <w:p w:rsidR="008B1872" w:rsidRDefault="008B1872" w:rsidP="007D2DCE">
      <w:pPr>
        <w:pStyle w:val="Paragraphedeliste1"/>
        <w:numPr>
          <w:ilvl w:val="0"/>
          <w:numId w:val="7"/>
        </w:numPr>
        <w:spacing w:before="120" w:after="120"/>
      </w:pPr>
      <w:r>
        <w:t>par type de mouvements</w:t>
      </w:r>
      <w:r w:rsidR="00130890">
        <w:t xml:space="preserve"> et de flux </w:t>
      </w:r>
      <w:r>
        <w:t>: revenus et charges</w:t>
      </w:r>
      <w:r w:rsidR="00130890">
        <w:t xml:space="preserve"> de</w:t>
      </w:r>
      <w:r w:rsidR="00FD04BF">
        <w:t>s</w:t>
      </w:r>
      <w:r w:rsidR="00130890">
        <w:t xml:space="preserve"> placements</w:t>
      </w:r>
      <w:r>
        <w:t>, plus</w:t>
      </w:r>
      <w:r w:rsidR="00130890">
        <w:t>-</w:t>
      </w:r>
      <w:r>
        <w:t xml:space="preserve"> ou moins-va</w:t>
      </w:r>
      <w:r w:rsidR="007D2DCE">
        <w:t>lues réalisées</w:t>
      </w:r>
      <w:r w:rsidR="00B63DF2">
        <w:t>,</w:t>
      </w:r>
      <w:r w:rsidR="007D2DCE">
        <w:t xml:space="preserve"> </w:t>
      </w:r>
      <w:r w:rsidR="00B63DF2">
        <w:t xml:space="preserve">flux de </w:t>
      </w:r>
      <w:r w:rsidR="007D2DCE">
        <w:t>dépréciations ;</w:t>
      </w:r>
    </w:p>
    <w:p w:rsidR="007D2DCE" w:rsidRDefault="00B63DF2" w:rsidP="007D2DCE">
      <w:pPr>
        <w:pStyle w:val="Paragraphedeliste1"/>
        <w:numPr>
          <w:ilvl w:val="0"/>
          <w:numId w:val="7"/>
        </w:numPr>
        <w:spacing w:before="120" w:after="120"/>
      </w:pPr>
      <w:r>
        <w:t>en présentant séparément les flux relatifs aux investissements dans les participations et dans les entreprises liées.</w:t>
      </w:r>
    </w:p>
    <w:p w:rsidR="005F07A3" w:rsidRDefault="005F07A3" w:rsidP="005F07A3">
      <w:pPr>
        <w:pStyle w:val="Paragraphedeliste1"/>
        <w:spacing w:before="120" w:after="120"/>
        <w:ind w:left="0"/>
      </w:pPr>
    </w:p>
    <w:p w:rsidR="005F07A3" w:rsidRDefault="005F07A3" w:rsidP="005F07A3">
      <w:pPr>
        <w:pStyle w:val="Paragraphedeliste1"/>
        <w:spacing w:before="120" w:after="120"/>
        <w:ind w:left="0"/>
      </w:pPr>
      <w:r>
        <w:t>Le modèle d’état étant commun à tous les organismes :</w:t>
      </w:r>
    </w:p>
    <w:p w:rsidR="005F07A3" w:rsidRDefault="005F07A3" w:rsidP="005F07A3">
      <w:pPr>
        <w:pStyle w:val="Paragraphedeliste1"/>
        <w:spacing w:before="120" w:after="120"/>
        <w:ind w:left="0"/>
      </w:pPr>
      <w:r>
        <w:t xml:space="preserve"> </w:t>
      </w:r>
    </w:p>
    <w:p w:rsidR="005F07A3" w:rsidRDefault="005F07A3" w:rsidP="005F07A3">
      <w:pPr>
        <w:pStyle w:val="Paragraphedeliste1"/>
        <w:numPr>
          <w:ilvl w:val="0"/>
          <w:numId w:val="7"/>
        </w:numPr>
        <w:spacing w:before="120" w:after="120"/>
      </w:pPr>
      <w:r>
        <w:t>des différences de libellés de postes peuvent se présenter par rapport aux modèles d’états propres à certains organismes ;</w:t>
      </w:r>
    </w:p>
    <w:p w:rsidR="005F07A3" w:rsidRDefault="005F07A3" w:rsidP="005F07A3">
      <w:pPr>
        <w:pStyle w:val="Paragraphedeliste1"/>
        <w:spacing w:before="120" w:after="120"/>
      </w:pPr>
    </w:p>
    <w:p w:rsidR="005F07A3" w:rsidRDefault="005F07A3" w:rsidP="005F07A3">
      <w:pPr>
        <w:pStyle w:val="Paragraphedeliste1"/>
        <w:numPr>
          <w:ilvl w:val="0"/>
          <w:numId w:val="7"/>
        </w:numPr>
        <w:spacing w:before="120" w:after="120"/>
      </w:pPr>
      <w:r>
        <w:t>certains postes sont spécifiques aux mutuelles et aux institutions de prévoyance.</w:t>
      </w:r>
    </w:p>
    <w:p w:rsidR="005F07A3" w:rsidRDefault="005F07A3" w:rsidP="005F07A3">
      <w:pPr>
        <w:pStyle w:val="Paragraphedeliste1"/>
        <w:spacing w:before="120" w:after="120"/>
      </w:pPr>
    </w:p>
    <w:p w:rsidR="005301D8" w:rsidRDefault="005301D8" w:rsidP="00530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E977DB" w:rsidRDefault="005301D8" w:rsidP="00EE3C33">
      <w:pPr>
        <w:pStyle w:val="Paragraphedeliste1"/>
        <w:spacing w:after="120"/>
        <w:ind w:left="0"/>
        <w:contextualSpacing w:val="0"/>
      </w:pPr>
      <w:r>
        <w:t xml:space="preserve">Pour les champs dont les valeurs peuvent être </w:t>
      </w:r>
      <w:r w:rsidR="00EE3C33">
        <w:t>débitrices (charge nette)</w:t>
      </w:r>
      <w:r>
        <w:t xml:space="preserve"> ou </w:t>
      </w:r>
      <w:r w:rsidR="00EE3C33">
        <w:t>créditrices (produit net)</w:t>
      </w:r>
      <w:r>
        <w:t xml:space="preserve"> selon la situation</w:t>
      </w:r>
      <w:r w:rsidR="001A2938">
        <w:t>, les signes considérés comme « </w:t>
      </w:r>
      <w:r w:rsidR="00EE3C33">
        <w:t>attend</w:t>
      </w:r>
      <w:r w:rsidR="001A2938">
        <w:t>us » dans l’état du résultat financiers sont les suivants :</w:t>
      </w:r>
    </w:p>
    <w:p w:rsidR="001A2938" w:rsidRDefault="00EE47E4" w:rsidP="00EE47E4">
      <w:pPr>
        <w:pStyle w:val="Paragraphedeliste1"/>
        <w:numPr>
          <w:ilvl w:val="0"/>
          <w:numId w:val="7"/>
        </w:numPr>
        <w:spacing w:before="120" w:after="120"/>
      </w:pPr>
      <w:r>
        <w:t>« Plus- ou moins-values réalisées » (ligne R0180), « Résultat financier sur UC » (ligne R0310) et « </w:t>
      </w:r>
      <w:r w:rsidRPr="00EE47E4">
        <w:t>Résultat financier des garanties donnant lieu à provision de diversification</w:t>
      </w:r>
      <w:r>
        <w:t xml:space="preserve"> » (ligne R0320) et lignes constituant ces </w:t>
      </w:r>
      <w:r w:rsidR="00F67795">
        <w:t>sous-</w:t>
      </w:r>
      <w:r>
        <w:t>totaux – solde « </w:t>
      </w:r>
      <w:r w:rsidR="00EE3C33">
        <w:t>attendu </w:t>
      </w:r>
      <w:r>
        <w:t>» créditeur (produit net). Au cas où une charge nette doit être renseignée dans ces lignes, elle doit être précédée du signe « - ».</w:t>
      </w:r>
    </w:p>
    <w:p w:rsidR="00EE47E4" w:rsidRDefault="00EE47E4" w:rsidP="00EE47E4">
      <w:pPr>
        <w:pStyle w:val="Paragraphedeliste1"/>
        <w:numPr>
          <w:ilvl w:val="0"/>
          <w:numId w:val="7"/>
        </w:numPr>
        <w:spacing w:before="120" w:after="120"/>
      </w:pPr>
      <w:r>
        <w:t>« </w:t>
      </w:r>
      <w:r w:rsidRPr="00EE47E4">
        <w:t>Dotations nettes de reprises aux provisions financières</w:t>
      </w:r>
      <w:r>
        <w:t> » (ligne R0250)</w:t>
      </w:r>
      <w:r w:rsidRPr="00EE47E4">
        <w:t xml:space="preserve"> </w:t>
      </w:r>
      <w:r>
        <w:t xml:space="preserve">et lignes constituant ce </w:t>
      </w:r>
      <w:r w:rsidR="00F67795">
        <w:t>sous-</w:t>
      </w:r>
      <w:r>
        <w:t>tota</w:t>
      </w:r>
      <w:r w:rsidR="003D1ED5">
        <w:t>l</w:t>
      </w:r>
      <w:r>
        <w:t xml:space="preserve"> – solde « </w:t>
      </w:r>
      <w:r w:rsidR="00EE3C33">
        <w:t>attendu</w:t>
      </w:r>
      <w:r>
        <w:t> » débiteur (charge nette). Au cas où un produit net doit être renseigné dans ces lignes, il doit être précédée du signe « - ».</w:t>
      </w:r>
    </w:p>
    <w:p w:rsidR="005F07A3" w:rsidRDefault="005F07A3" w:rsidP="005F07A3">
      <w:pPr>
        <w:pStyle w:val="Paragraphedeliste1"/>
        <w:spacing w:before="120" w:after="120"/>
        <w:ind w:left="0"/>
      </w:pPr>
      <w:r>
        <w:t xml:space="preserve"> </w:t>
      </w:r>
    </w:p>
    <w:p w:rsidR="00F26D20" w:rsidRDefault="00F26D20" w:rsidP="00F26D20">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575011" w:rsidRPr="004A6097" w:rsidRDefault="00575011" w:rsidP="00054BBF">
      <w:pPr>
        <w:pStyle w:val="Paragraphedeliste"/>
        <w:numPr>
          <w:ilvl w:val="0"/>
          <w:numId w:val="1"/>
        </w:numPr>
        <w:spacing w:after="0" w:line="240" w:lineRule="auto"/>
        <w:rPr>
          <w:rFonts w:ascii="Times New Roman" w:hAnsi="Times New Roman" w:cs="Times New Roman"/>
          <w:b/>
          <w:sz w:val="28"/>
          <w:szCs w:val="28"/>
          <w:u w:val="single"/>
        </w:rPr>
      </w:pPr>
      <w:r>
        <w:br w:type="page"/>
      </w:r>
      <w:r w:rsidRPr="004A6097">
        <w:rPr>
          <w:rFonts w:ascii="Times New Roman" w:hAnsi="Times New Roman" w:cs="Times New Roman"/>
          <w:b/>
          <w:sz w:val="28"/>
          <w:szCs w:val="28"/>
          <w:u w:val="single"/>
        </w:rPr>
        <w:lastRenderedPageBreak/>
        <w:t>Utilisation de l’état</w:t>
      </w:r>
    </w:p>
    <w:p w:rsidR="00575011" w:rsidRDefault="00575011" w:rsidP="00575011">
      <w:pPr>
        <w:pStyle w:val="Paragraphedeliste1"/>
        <w:ind w:left="0"/>
        <w:rPr>
          <w:b/>
        </w:rPr>
      </w:pPr>
    </w:p>
    <w:p w:rsidR="00575011"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8F4F0E">
        <w:rPr>
          <w:rFonts w:ascii="Times New Roman" w:eastAsia="Times New Roman" w:hAnsi="Times New Roman" w:cs="Times New Roman"/>
          <w:b/>
          <w:szCs w:val="20"/>
          <w:lang w:eastAsia="fr-FR"/>
        </w:rPr>
        <w:t>olonnes</w:t>
      </w:r>
    </w:p>
    <w:p w:rsidR="008F4F0E" w:rsidRDefault="008F4F0E" w:rsidP="008F4F0E">
      <w:pPr>
        <w:pStyle w:val="Paragraphedeliste1"/>
        <w:ind w:left="0"/>
        <w:rPr>
          <w:rFonts w:eastAsia="Calibri"/>
          <w:szCs w:val="22"/>
          <w:lang w:eastAsia="ar-SA"/>
        </w:rPr>
      </w:pPr>
    </w:p>
    <w:p w:rsidR="00B63DF2" w:rsidRDefault="00B63DF2" w:rsidP="00B63DF2">
      <w:pPr>
        <w:pStyle w:val="Paragraphedeliste1"/>
        <w:ind w:left="0"/>
        <w:rPr>
          <w:rFonts w:eastAsia="Calibri"/>
          <w:szCs w:val="22"/>
          <w:lang w:eastAsia="ar-SA"/>
        </w:rPr>
      </w:pPr>
      <w:r>
        <w:t xml:space="preserve">L’état de décomposition du résultat financier </w:t>
      </w:r>
      <w:r>
        <w:rPr>
          <w:rFonts w:eastAsia="Calibri"/>
          <w:szCs w:val="22"/>
          <w:lang w:eastAsia="ar-SA"/>
        </w:rPr>
        <w:t>comporte quatre colonnes correspondant :</w:t>
      </w:r>
    </w:p>
    <w:p w:rsidR="00B63DF2" w:rsidRDefault="00B63DF2" w:rsidP="00B63DF2">
      <w:pPr>
        <w:pStyle w:val="Paragraphedeliste1"/>
        <w:numPr>
          <w:ilvl w:val="0"/>
          <w:numId w:val="9"/>
        </w:numPr>
        <w:rPr>
          <w:rFonts w:eastAsia="Calibri"/>
          <w:szCs w:val="22"/>
          <w:lang w:eastAsia="ar-SA"/>
        </w:rPr>
      </w:pPr>
      <w:r>
        <w:rPr>
          <w:rFonts w:eastAsia="Calibri"/>
          <w:szCs w:val="22"/>
          <w:lang w:eastAsia="ar-SA"/>
        </w:rPr>
        <w:t xml:space="preserve">Colonne </w:t>
      </w:r>
      <w:r w:rsidR="00734BF0">
        <w:rPr>
          <w:rFonts w:eastAsia="Calibri"/>
          <w:szCs w:val="22"/>
          <w:lang w:eastAsia="ar-SA"/>
        </w:rPr>
        <w:t>C0010</w:t>
      </w:r>
      <w:r>
        <w:rPr>
          <w:rFonts w:eastAsia="Calibri"/>
          <w:szCs w:val="22"/>
          <w:lang w:eastAsia="ar-SA"/>
        </w:rPr>
        <w:t xml:space="preserve"> : aux </w:t>
      </w:r>
      <w:r w:rsidR="005E6611">
        <w:rPr>
          <w:rFonts w:eastAsia="Calibri"/>
          <w:szCs w:val="22"/>
          <w:lang w:eastAsia="ar-SA"/>
        </w:rPr>
        <w:t>composantes du résultat financier</w:t>
      </w:r>
      <w:r>
        <w:rPr>
          <w:rFonts w:eastAsia="Calibri"/>
          <w:szCs w:val="22"/>
          <w:lang w:eastAsia="ar-SA"/>
        </w:rPr>
        <w:t xml:space="preserve"> de</w:t>
      </w:r>
      <w:r w:rsidRPr="00034450">
        <w:rPr>
          <w:rFonts w:eastAsia="Calibri"/>
          <w:szCs w:val="22"/>
          <w:lang w:eastAsia="ar-SA"/>
        </w:rPr>
        <w:t xml:space="preserve"> l’exercice </w:t>
      </w:r>
      <w:r w:rsidR="00734BF0">
        <w:rPr>
          <w:rFonts w:eastAsia="Calibri"/>
          <w:szCs w:val="22"/>
          <w:lang w:eastAsia="ar-SA"/>
        </w:rPr>
        <w:t>sur lequel porte le</w:t>
      </w:r>
      <w:r>
        <w:rPr>
          <w:rFonts w:eastAsia="Calibri"/>
          <w:szCs w:val="22"/>
          <w:lang w:eastAsia="ar-SA"/>
        </w:rPr>
        <w:t xml:space="preserve"> </w:t>
      </w:r>
      <w:proofErr w:type="spellStart"/>
      <w:r>
        <w:rPr>
          <w:rFonts w:eastAsia="Calibri"/>
          <w:szCs w:val="22"/>
          <w:lang w:eastAsia="ar-SA"/>
        </w:rPr>
        <w:t>reporting</w:t>
      </w:r>
      <w:proofErr w:type="spellEnd"/>
      <w:r w:rsidRPr="00034450">
        <w:rPr>
          <w:rFonts w:eastAsia="Calibri"/>
          <w:szCs w:val="22"/>
          <w:lang w:eastAsia="ar-SA"/>
        </w:rPr>
        <w:t xml:space="preserve"> (</w:t>
      </w:r>
      <w:r w:rsidR="00734BF0">
        <w:rPr>
          <w:rFonts w:eastAsia="Calibri"/>
          <w:szCs w:val="22"/>
          <w:lang w:eastAsia="ar-SA"/>
        </w:rPr>
        <w:t xml:space="preserve">exercice </w:t>
      </w:r>
      <w:r w:rsidRPr="00034450">
        <w:rPr>
          <w:rFonts w:eastAsia="Calibri"/>
          <w:szCs w:val="22"/>
          <w:lang w:eastAsia="ar-SA"/>
        </w:rPr>
        <w:t>N)</w:t>
      </w:r>
      <w:r>
        <w:rPr>
          <w:rFonts w:eastAsia="Calibri"/>
          <w:szCs w:val="22"/>
          <w:lang w:eastAsia="ar-SA"/>
        </w:rPr>
        <w:t> ;</w:t>
      </w:r>
    </w:p>
    <w:p w:rsidR="00B63DF2" w:rsidRDefault="00734BF0" w:rsidP="00B63DF2">
      <w:pPr>
        <w:pStyle w:val="Paragraphedeliste1"/>
        <w:numPr>
          <w:ilvl w:val="0"/>
          <w:numId w:val="9"/>
        </w:numPr>
        <w:rPr>
          <w:rFonts w:eastAsia="Calibri"/>
          <w:szCs w:val="22"/>
          <w:lang w:eastAsia="ar-SA"/>
        </w:rPr>
      </w:pPr>
      <w:r>
        <w:rPr>
          <w:rFonts w:eastAsia="Calibri"/>
          <w:szCs w:val="22"/>
          <w:lang w:eastAsia="ar-SA"/>
        </w:rPr>
        <w:t>Colonne C0020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participations</w:t>
      </w:r>
      <w:r w:rsidR="00B63DF2">
        <w:rPr>
          <w:rFonts w:eastAsia="Calibri"/>
          <w:szCs w:val="22"/>
          <w:lang w:eastAsia="ar-SA"/>
        </w:rPr>
        <w:t> ;</w:t>
      </w:r>
    </w:p>
    <w:p w:rsidR="00B63DF2" w:rsidRPr="003F09AA" w:rsidRDefault="00734BF0" w:rsidP="00B63DF2">
      <w:pPr>
        <w:pStyle w:val="Paragraphedeliste1"/>
        <w:numPr>
          <w:ilvl w:val="0"/>
          <w:numId w:val="9"/>
        </w:numPr>
        <w:rPr>
          <w:rFonts w:eastAsia="Calibri"/>
          <w:szCs w:val="22"/>
          <w:lang w:eastAsia="ar-SA"/>
        </w:rPr>
      </w:pPr>
      <w:r>
        <w:rPr>
          <w:rFonts w:eastAsia="Calibri"/>
          <w:szCs w:val="22"/>
          <w:lang w:eastAsia="ar-SA"/>
        </w:rPr>
        <w:t>Colonne C0030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w:t>
      </w:r>
      <w:r w:rsidR="005E6611">
        <w:rPr>
          <w:szCs w:val="22"/>
        </w:rPr>
        <w:t xml:space="preserve">investissements </w:t>
      </w:r>
      <w:r w:rsidR="005E6611" w:rsidRPr="004F44F2">
        <w:rPr>
          <w:szCs w:val="22"/>
        </w:rPr>
        <w:t>dans les entreprises liées</w:t>
      </w:r>
      <w:r w:rsidR="003F09AA">
        <w:rPr>
          <w:szCs w:val="22"/>
        </w:rPr>
        <w:t> ;</w:t>
      </w:r>
    </w:p>
    <w:p w:rsidR="003F09AA" w:rsidRDefault="00734BF0" w:rsidP="003F09AA">
      <w:pPr>
        <w:pStyle w:val="Paragraphedeliste1"/>
        <w:numPr>
          <w:ilvl w:val="0"/>
          <w:numId w:val="9"/>
        </w:numPr>
        <w:rPr>
          <w:rFonts w:eastAsia="Calibri"/>
          <w:szCs w:val="22"/>
          <w:lang w:eastAsia="ar-SA"/>
        </w:rPr>
      </w:pPr>
      <w:r>
        <w:rPr>
          <w:rFonts w:eastAsia="Calibri"/>
          <w:szCs w:val="22"/>
          <w:lang w:eastAsia="ar-SA"/>
        </w:rPr>
        <w:t>Colonne C0040</w:t>
      </w:r>
      <w:r w:rsidR="003F09AA">
        <w:rPr>
          <w:rFonts w:eastAsia="Calibri"/>
          <w:szCs w:val="22"/>
          <w:lang w:eastAsia="ar-SA"/>
        </w:rPr>
        <w:t> : aux composantes du résultat financier de</w:t>
      </w:r>
      <w:r w:rsidR="003F09AA" w:rsidRPr="00034450">
        <w:rPr>
          <w:rFonts w:eastAsia="Calibri"/>
          <w:szCs w:val="22"/>
          <w:lang w:eastAsia="ar-SA"/>
        </w:rPr>
        <w:t xml:space="preserve"> l’exercice </w:t>
      </w:r>
      <w:r w:rsidR="003F09AA">
        <w:rPr>
          <w:rFonts w:eastAsia="Calibri"/>
          <w:szCs w:val="22"/>
          <w:lang w:eastAsia="ar-SA"/>
        </w:rPr>
        <w:t>précédent</w:t>
      </w:r>
      <w:r w:rsidR="003F09AA" w:rsidRPr="00034450">
        <w:rPr>
          <w:rFonts w:eastAsia="Calibri"/>
          <w:szCs w:val="22"/>
          <w:lang w:eastAsia="ar-SA"/>
        </w:rPr>
        <w:t xml:space="preserve"> (N</w:t>
      </w:r>
      <w:r w:rsidR="003F09AA">
        <w:rPr>
          <w:rFonts w:eastAsia="Calibri"/>
          <w:szCs w:val="22"/>
          <w:lang w:eastAsia="ar-SA"/>
        </w:rPr>
        <w:t>-1</w:t>
      </w:r>
      <w:r w:rsidR="003F09AA" w:rsidRPr="00034450">
        <w:rPr>
          <w:rFonts w:eastAsia="Calibri"/>
          <w:szCs w:val="22"/>
          <w:lang w:eastAsia="ar-SA"/>
        </w:rPr>
        <w:t>)</w:t>
      </w:r>
      <w:r w:rsidR="003F09AA">
        <w:rPr>
          <w:rFonts w:eastAsia="Calibri"/>
          <w:szCs w:val="22"/>
          <w:lang w:eastAsia="ar-SA"/>
        </w:rPr>
        <w:t xml:space="preserve">, données </w:t>
      </w:r>
      <w:r w:rsidR="00476396">
        <w:rPr>
          <w:rFonts w:eastAsia="Calibri"/>
          <w:szCs w:val="22"/>
          <w:lang w:eastAsia="ar-SA"/>
        </w:rPr>
        <w:t>à</w:t>
      </w:r>
      <w:r w:rsidR="003F09AA">
        <w:rPr>
          <w:rFonts w:eastAsia="Calibri"/>
          <w:szCs w:val="22"/>
          <w:lang w:eastAsia="ar-SA"/>
        </w:rPr>
        <w:t xml:space="preserve"> titre de comparaison.</w:t>
      </w:r>
    </w:p>
    <w:p w:rsidR="005E6611" w:rsidRDefault="005E6611" w:rsidP="00B63DF2">
      <w:pPr>
        <w:pStyle w:val="Paragraphedeliste1"/>
        <w:ind w:left="0"/>
        <w:rPr>
          <w:szCs w:val="22"/>
        </w:rPr>
      </w:pPr>
    </w:p>
    <w:p w:rsidR="00AA0473" w:rsidRDefault="005E6611" w:rsidP="00B63DF2">
      <w:pPr>
        <w:pStyle w:val="Paragraphedeliste1"/>
        <w:ind w:left="0"/>
      </w:pPr>
      <w:r w:rsidRPr="008D7CCF">
        <w:rPr>
          <w:szCs w:val="22"/>
        </w:rPr>
        <w:t>L</w:t>
      </w:r>
      <w:r w:rsidR="00AA0473" w:rsidRPr="008D7CCF">
        <w:rPr>
          <w:szCs w:val="22"/>
        </w:rPr>
        <w:t>es</w:t>
      </w:r>
      <w:r w:rsidRPr="008D7CCF">
        <w:rPr>
          <w:szCs w:val="22"/>
        </w:rPr>
        <w:t xml:space="preserve"> notion</w:t>
      </w:r>
      <w:r w:rsidR="00AA0473" w:rsidRPr="008D7CCF">
        <w:rPr>
          <w:szCs w:val="22"/>
        </w:rPr>
        <w:t>s</w:t>
      </w:r>
      <w:r w:rsidRPr="008D7CCF">
        <w:rPr>
          <w:szCs w:val="22"/>
        </w:rPr>
        <w:t xml:space="preserve"> de</w:t>
      </w:r>
      <w:r w:rsidR="00AA0473" w:rsidRPr="008D7CCF">
        <w:rPr>
          <w:szCs w:val="22"/>
        </w:rPr>
        <w:t>s</w:t>
      </w:r>
      <w:r w:rsidRPr="008D7CCF">
        <w:rPr>
          <w:szCs w:val="22"/>
        </w:rPr>
        <w:t xml:space="preserve"> </w:t>
      </w:r>
      <w:r w:rsidR="00AA0473" w:rsidRPr="008D7CCF">
        <w:rPr>
          <w:szCs w:val="22"/>
        </w:rPr>
        <w:t xml:space="preserve">entreprises liées et des entreprises avec lesquelles il existe un lien de </w:t>
      </w:r>
      <w:r w:rsidRPr="008D7CCF">
        <w:rPr>
          <w:szCs w:val="22"/>
        </w:rPr>
        <w:t xml:space="preserve">participation </w:t>
      </w:r>
      <w:r w:rsidR="00AA0473" w:rsidRPr="008D7CCF">
        <w:rPr>
          <w:szCs w:val="22"/>
        </w:rPr>
        <w:t>sont</w:t>
      </w:r>
      <w:r w:rsidRPr="008D7CCF">
        <w:rPr>
          <w:szCs w:val="22"/>
        </w:rPr>
        <w:t xml:space="preserve"> définie</w:t>
      </w:r>
      <w:r w:rsidR="00AA0473" w:rsidRPr="008D7CCF">
        <w:rPr>
          <w:szCs w:val="22"/>
        </w:rPr>
        <w:t>s</w:t>
      </w:r>
      <w:r w:rsidRPr="008D7CCF">
        <w:rPr>
          <w:szCs w:val="22"/>
        </w:rPr>
        <w:t xml:space="preserve"> </w:t>
      </w:r>
      <w:r w:rsidR="00AA0473" w:rsidRPr="008D7CCF">
        <w:rPr>
          <w:szCs w:val="22"/>
        </w:rPr>
        <w:t xml:space="preserve">aux </w:t>
      </w:r>
      <w:r w:rsidRPr="008D7CCF">
        <w:rPr>
          <w:szCs w:val="22"/>
        </w:rPr>
        <w:t>article</w:t>
      </w:r>
      <w:r w:rsidR="00AA0473" w:rsidRPr="008D7CCF">
        <w:rPr>
          <w:szCs w:val="22"/>
        </w:rPr>
        <w:t>s</w:t>
      </w:r>
      <w:r w:rsidRPr="008D7CCF">
        <w:rPr>
          <w:szCs w:val="22"/>
        </w:rPr>
        <w:t xml:space="preserve"> </w:t>
      </w:r>
      <w:r w:rsidR="00AA0473" w:rsidRPr="008D7CCF">
        <w:rPr>
          <w:szCs w:val="22"/>
        </w:rPr>
        <w:t>330-1 et 330-2, respectivement,</w:t>
      </w:r>
      <w:r w:rsidRPr="008D7CCF">
        <w:rPr>
          <w:szCs w:val="22"/>
        </w:rPr>
        <w:t xml:space="preserve"> du règlement </w:t>
      </w:r>
      <w:r w:rsidR="008D7CCF" w:rsidRPr="008D7CCF">
        <w:rPr>
          <w:szCs w:val="22"/>
        </w:rPr>
        <w:t>de l’ANC n°2015-11 du 26 novembre 2015 relatif aux comptes annuels des entreprises d’assurance</w:t>
      </w:r>
      <w:r w:rsidRPr="008D7CCF">
        <w:rPr>
          <w:szCs w:val="22"/>
        </w:rPr>
        <w:t>.</w:t>
      </w:r>
      <w:r w:rsidR="00604C99">
        <w:rPr>
          <w:szCs w:val="22"/>
        </w:rPr>
        <w:t xml:space="preserve"> À l’actif du bilan, </w:t>
      </w:r>
      <w:r w:rsidR="00AA0473">
        <w:rPr>
          <w:szCs w:val="22"/>
        </w:rPr>
        <w:t xml:space="preserve"> </w:t>
      </w:r>
      <w:r w:rsidR="00604C99">
        <w:rPr>
          <w:szCs w:val="22"/>
        </w:rPr>
        <w:t xml:space="preserve">ces investissements sont enregistrés dans les comptes </w:t>
      </w:r>
      <w:r w:rsidR="00AA0473">
        <w:rPr>
          <w:szCs w:val="22"/>
        </w:rPr>
        <w:t>25 « Placements dans les entreprises liées » et 26 « Placements dans des entreprises avec lesquelles existe un lien de participation ».</w:t>
      </w:r>
    </w:p>
    <w:p w:rsidR="005E6611" w:rsidRDefault="005E6611" w:rsidP="00B63DF2">
      <w:pPr>
        <w:pStyle w:val="Paragraphedeliste1"/>
        <w:ind w:left="0"/>
      </w:pPr>
    </w:p>
    <w:p w:rsidR="003377B2" w:rsidRPr="004F44F2" w:rsidRDefault="003377B2" w:rsidP="003377B2">
      <w:pPr>
        <w:suppressAutoHyphens w:val="0"/>
        <w:spacing w:after="0" w:line="240" w:lineRule="auto"/>
        <w:rPr>
          <w:rFonts w:ascii="Times New Roman" w:eastAsia="Times New Roman" w:hAnsi="Times New Roman" w:cs="Times New Roman"/>
          <w:b/>
          <w:lang w:eastAsia="fr-FR"/>
        </w:rPr>
      </w:pPr>
    </w:p>
    <w:p w:rsidR="003377B2" w:rsidRPr="004F44F2"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L</w:t>
      </w:r>
      <w:r w:rsidR="008F4F0E" w:rsidRPr="004F44F2">
        <w:rPr>
          <w:rFonts w:ascii="Times New Roman" w:eastAsia="Times New Roman" w:hAnsi="Times New Roman" w:cs="Times New Roman"/>
          <w:b/>
          <w:lang w:eastAsia="fr-FR"/>
        </w:rPr>
        <w:t>ignes</w:t>
      </w:r>
    </w:p>
    <w:p w:rsidR="004560D2" w:rsidRDefault="004560D2" w:rsidP="004560D2">
      <w:pPr>
        <w:pStyle w:val="Paragraphedeliste1"/>
        <w:ind w:left="360"/>
        <w:rPr>
          <w:szCs w:val="22"/>
        </w:rPr>
      </w:pPr>
    </w:p>
    <w:p w:rsidR="007B6583" w:rsidRDefault="00BE064D" w:rsidP="00177AA8">
      <w:pPr>
        <w:pStyle w:val="Paragraphedeliste1"/>
        <w:spacing w:after="120"/>
        <w:ind w:left="0"/>
        <w:contextualSpacing w:val="0"/>
        <w:rPr>
          <w:szCs w:val="22"/>
        </w:rPr>
      </w:pPr>
      <w:r w:rsidRPr="00211E17">
        <w:rPr>
          <w:szCs w:val="22"/>
        </w:rPr>
        <w:t>Conformément à l’article 337-7 du</w:t>
      </w:r>
      <w:r w:rsidR="00962844" w:rsidRPr="00211E17">
        <w:rPr>
          <w:szCs w:val="22"/>
        </w:rPr>
        <w:t xml:space="preserve"> règlement de l’ANC n°2015-11 du 26 novembre 2015 relatif aux comptes annuels des entreprises d’assurance</w:t>
      </w:r>
      <w:r w:rsidRPr="00211E17">
        <w:rPr>
          <w:szCs w:val="22"/>
        </w:rPr>
        <w:t xml:space="preserve">, les produits des placements sont portés dans des </w:t>
      </w:r>
      <w:proofErr w:type="spellStart"/>
      <w:r w:rsidRPr="00211E17">
        <w:rPr>
          <w:szCs w:val="22"/>
        </w:rPr>
        <w:t>sous-comptes</w:t>
      </w:r>
      <w:proofErr w:type="spellEnd"/>
      <w:r w:rsidRPr="00211E17">
        <w:rPr>
          <w:szCs w:val="22"/>
        </w:rPr>
        <w:t xml:space="preserve"> rattachés aux comptes 760 à 769, détaillés par nature de placement sur le modèle des comptes principaux et comptes divisionnaires de la classe 2</w:t>
      </w:r>
      <w:r w:rsidR="004560D2" w:rsidRPr="00211E17">
        <w:rPr>
          <w:szCs w:val="22"/>
        </w:rPr>
        <w:t>.</w:t>
      </w:r>
    </w:p>
    <w:p w:rsidR="00177AA8" w:rsidRDefault="00177AA8" w:rsidP="00F26D20">
      <w:pPr>
        <w:pStyle w:val="Paragraphedeliste1"/>
        <w:spacing w:after="120"/>
        <w:ind w:left="0"/>
        <w:contextualSpacing w:val="0"/>
        <w:rPr>
          <w:szCs w:val="22"/>
        </w:rPr>
      </w:pPr>
      <w:r>
        <w:rPr>
          <w:szCs w:val="22"/>
        </w:rPr>
        <w:t>Quant aux charges des placements</w:t>
      </w:r>
      <w:r w:rsidR="009E2E43">
        <w:rPr>
          <w:szCs w:val="22"/>
        </w:rPr>
        <w:t xml:space="preserve"> enregistrées dans les comptes 66</w:t>
      </w:r>
      <w:r>
        <w:rPr>
          <w:szCs w:val="22"/>
        </w:rPr>
        <w:t xml:space="preserve">, conformément à l’article 336-1 du même règlement, elle « incluent notamment les frais des services de gestion des placements, y compris les honoraires, commissions et courtages versés ». </w:t>
      </w:r>
    </w:p>
    <w:p w:rsidR="00177AA8" w:rsidRPr="00211E17" w:rsidRDefault="00177AA8" w:rsidP="00962844">
      <w:pPr>
        <w:pStyle w:val="Paragraphedeliste1"/>
        <w:ind w:left="0"/>
        <w:rPr>
          <w:szCs w:val="22"/>
        </w:rPr>
      </w:pPr>
      <w:r>
        <w:rPr>
          <w:szCs w:val="22"/>
        </w:rPr>
        <w:t>L’enchainement des lignes dans l’état suit globalement le plan des comptes des organismes d’assurance dans la partie concernant la comptabilisation des pro</w:t>
      </w:r>
      <w:r w:rsidR="009E2E43">
        <w:rPr>
          <w:szCs w:val="22"/>
        </w:rPr>
        <w:t xml:space="preserve">duits et charges des placements tel qu’il figure dans le </w:t>
      </w:r>
      <w:r w:rsidR="009E2E43" w:rsidRPr="00211E17">
        <w:rPr>
          <w:szCs w:val="22"/>
        </w:rPr>
        <w:t>règlement de l’ANC n°2015-11 du 26 novembre 2015</w:t>
      </w:r>
      <w:r w:rsidR="009E2E43">
        <w:rPr>
          <w:szCs w:val="22"/>
        </w:rPr>
        <w:t>.</w:t>
      </w:r>
    </w:p>
    <w:p w:rsidR="004560D2" w:rsidRPr="004F44F2" w:rsidRDefault="004560D2" w:rsidP="007B6583">
      <w:pPr>
        <w:pStyle w:val="Paragraphedeliste"/>
        <w:suppressAutoHyphens w:val="0"/>
        <w:spacing w:after="0" w:line="240" w:lineRule="auto"/>
        <w:rPr>
          <w:rFonts w:ascii="Times New Roman" w:eastAsia="Times New Roman" w:hAnsi="Times New Roman" w:cs="Times New Roman"/>
          <w:b/>
          <w:lang w:eastAsia="fr-FR"/>
        </w:rPr>
      </w:pPr>
    </w:p>
    <w:tbl>
      <w:tblPr>
        <w:tblStyle w:val="Grilledutableau"/>
        <w:tblW w:w="0" w:type="auto"/>
        <w:tblLook w:val="04A0" w:firstRow="1" w:lastRow="0" w:firstColumn="1" w:lastColumn="0" w:noHBand="0" w:noVBand="1"/>
      </w:tblPr>
      <w:tblGrid>
        <w:gridCol w:w="1949"/>
        <w:gridCol w:w="1279"/>
        <w:gridCol w:w="6060"/>
      </w:tblGrid>
      <w:tr w:rsidR="00575011" w:rsidRPr="004F44F2" w:rsidTr="00D95FD7">
        <w:trPr>
          <w:cantSplit/>
          <w:tblHeader/>
        </w:trPr>
        <w:tc>
          <w:tcPr>
            <w:tcW w:w="1949"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283" w:type="dxa"/>
          </w:tcPr>
          <w:p w:rsidR="00575011" w:rsidRPr="004F44F2" w:rsidRDefault="00DC5A60" w:rsidP="00DC5A60">
            <w:pPr>
              <w:rPr>
                <w:rFonts w:ascii="Times New Roman" w:hAnsi="Times New Roman" w:cs="Times New Roman"/>
                <w:b/>
                <w:sz w:val="22"/>
                <w:szCs w:val="22"/>
              </w:rPr>
            </w:pPr>
            <w:r>
              <w:rPr>
                <w:rFonts w:ascii="Times New Roman" w:hAnsi="Times New Roman" w:cs="Times New Roman"/>
                <w:b/>
                <w:sz w:val="22"/>
                <w:szCs w:val="22"/>
              </w:rPr>
              <w:t>Ligne</w:t>
            </w:r>
          </w:p>
        </w:tc>
        <w:tc>
          <w:tcPr>
            <w:tcW w:w="6056"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A16FCF" w:rsidRPr="00DC5A60" w:rsidTr="00D95FD7">
        <w:trPr>
          <w:cantSplit/>
        </w:trPr>
        <w:tc>
          <w:tcPr>
            <w:tcW w:w="1949"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Revenus des placements</w:t>
            </w:r>
          </w:p>
        </w:tc>
        <w:tc>
          <w:tcPr>
            <w:tcW w:w="1283" w:type="dxa"/>
            <w:hideMark/>
          </w:tcPr>
          <w:p w:rsidR="00A16FCF" w:rsidRPr="00DC5A60" w:rsidRDefault="00DC5A60">
            <w:pPr>
              <w:snapToGrid w:val="0"/>
              <w:rPr>
                <w:rFonts w:ascii="Times New Roman" w:hAnsi="Times New Roman" w:cs="Times New Roman"/>
              </w:rPr>
            </w:pPr>
            <w:r>
              <w:rPr>
                <w:rFonts w:ascii="Times New Roman" w:hAnsi="Times New Roman" w:cs="Times New Roman"/>
              </w:rPr>
              <w:t>R0010</w:t>
            </w:r>
          </w:p>
        </w:tc>
        <w:tc>
          <w:tcPr>
            <w:tcW w:w="6056" w:type="dxa"/>
            <w:hideMark/>
          </w:tcPr>
          <w:p w:rsidR="00E6376B" w:rsidRPr="0000494A" w:rsidRDefault="00A16FCF">
            <w:pPr>
              <w:snapToGrid w:val="0"/>
              <w:jc w:val="both"/>
              <w:rPr>
                <w:rFonts w:ascii="Times New Roman" w:hAnsi="Times New Roman" w:cs="Times New Roman"/>
              </w:rPr>
            </w:pPr>
            <w:r w:rsidRPr="0000494A">
              <w:rPr>
                <w:rFonts w:ascii="Times New Roman" w:hAnsi="Times New Roman" w:cs="Times New Roman"/>
              </w:rPr>
              <w:t xml:space="preserve">Total des revenus </w:t>
            </w:r>
            <w:r w:rsidR="0009371C">
              <w:rPr>
                <w:rFonts w:ascii="Times New Roman" w:hAnsi="Times New Roman" w:cs="Times New Roman"/>
              </w:rPr>
              <w:t xml:space="preserve">(encaissés ou à recevoir) </w:t>
            </w:r>
            <w:r w:rsidRPr="0000494A">
              <w:rPr>
                <w:rFonts w:ascii="Times New Roman" w:hAnsi="Times New Roman" w:cs="Times New Roman"/>
              </w:rPr>
              <w:t>de</w:t>
            </w:r>
            <w:r w:rsidR="00E6376B">
              <w:rPr>
                <w:rFonts w:ascii="Times New Roman" w:hAnsi="Times New Roman" w:cs="Times New Roman"/>
              </w:rPr>
              <w:t>s</w:t>
            </w:r>
            <w:r w:rsidRPr="0000494A">
              <w:rPr>
                <w:rFonts w:ascii="Times New Roman" w:hAnsi="Times New Roman" w:cs="Times New Roman"/>
              </w:rPr>
              <w:t xml:space="preserve"> placements</w:t>
            </w:r>
            <w:r w:rsidR="00FD04BF" w:rsidRPr="0000494A">
              <w:rPr>
                <w:rFonts w:ascii="Times New Roman" w:hAnsi="Times New Roman" w:cs="Times New Roman"/>
              </w:rPr>
              <w:t xml:space="preserve">, autres que </w:t>
            </w:r>
            <w:r w:rsidR="00061BFE" w:rsidRPr="0000494A">
              <w:rPr>
                <w:rFonts w:ascii="Times New Roman" w:hAnsi="Times New Roman" w:cs="Times New Roman"/>
              </w:rPr>
              <w:t>plus-values réalisées</w:t>
            </w:r>
            <w:r w:rsidR="00E6376B">
              <w:rPr>
                <w:rFonts w:ascii="Times New Roman" w:hAnsi="Times New Roman" w:cs="Times New Roman"/>
              </w:rPr>
              <w:t xml:space="preserve"> et reprises des provisions </w:t>
            </w:r>
            <w:r w:rsidR="00E977DB">
              <w:rPr>
                <w:rFonts w:ascii="Times New Roman" w:hAnsi="Times New Roman" w:cs="Times New Roman"/>
              </w:rPr>
              <w:t>pour</w:t>
            </w:r>
            <w:r w:rsidR="00E6376B">
              <w:rPr>
                <w:rFonts w:ascii="Times New Roman" w:hAnsi="Times New Roman" w:cs="Times New Roman"/>
              </w:rPr>
              <w:t xml:space="preserve"> dépréciations à caractère financier</w:t>
            </w:r>
            <w:r w:rsidR="007C1F85" w:rsidRPr="0000494A">
              <w:rPr>
                <w:rFonts w:ascii="Times New Roman" w:hAnsi="Times New Roman" w:cs="Times New Roman"/>
              </w:rPr>
              <w:t xml:space="preserve">, </w:t>
            </w:r>
            <w:r w:rsidR="00E6376B" w:rsidRPr="00957304">
              <w:rPr>
                <w:rFonts w:ascii="Times New Roman" w:hAnsi="Times New Roman" w:cs="Times New Roman"/>
                <w:b/>
              </w:rPr>
              <w:t>diminué des revenus des placements en unités de compte qui doivent être reportés dans la ligne R0310 « Résultat financier sur UC »</w:t>
            </w:r>
            <w:r w:rsidR="00E6376B">
              <w:rPr>
                <w:rFonts w:ascii="Times New Roman" w:hAnsi="Times New Roman" w:cs="Times New Roman"/>
              </w:rPr>
              <w:t xml:space="preserve">. </w:t>
            </w:r>
          </w:p>
          <w:p w:rsidR="00A16FCF" w:rsidRPr="00DC5A60" w:rsidRDefault="000121EB" w:rsidP="00DC5A60">
            <w:pPr>
              <w:snapToGrid w:val="0"/>
              <w:jc w:val="both"/>
              <w:rPr>
                <w:rFonts w:ascii="Times New Roman" w:hAnsi="Times New Roman" w:cs="Times New Roman"/>
              </w:rPr>
            </w:pPr>
            <w:r w:rsidRPr="0000494A">
              <w:rPr>
                <w:rFonts w:ascii="Times New Roman" w:hAnsi="Times New Roman" w:cs="Times New Roman"/>
              </w:rPr>
              <w:t xml:space="preserve">Correspond à la somme des montants enregistrés en lignes </w:t>
            </w:r>
            <w:r w:rsidR="00DC5A60" w:rsidRPr="0000494A">
              <w:rPr>
                <w:rFonts w:ascii="Times New Roman" w:hAnsi="Times New Roman" w:cs="Times New Roman"/>
              </w:rPr>
              <w:t>R0020</w:t>
            </w:r>
            <w:r w:rsidRPr="0000494A">
              <w:rPr>
                <w:rFonts w:ascii="Times New Roman" w:hAnsi="Times New Roman" w:cs="Times New Roman"/>
              </w:rPr>
              <w:t xml:space="preserve"> à </w:t>
            </w:r>
            <w:r w:rsidR="00DC5A60" w:rsidRPr="0000494A">
              <w:rPr>
                <w:rFonts w:ascii="Times New Roman" w:hAnsi="Times New Roman" w:cs="Times New Roman"/>
              </w:rPr>
              <w:t>R0080</w:t>
            </w:r>
            <w:r w:rsidRPr="0000494A">
              <w:rPr>
                <w:rFonts w:ascii="Times New Roman" w:hAnsi="Times New Roman" w:cs="Times New Roman"/>
              </w:rPr>
              <w:t>.</w:t>
            </w:r>
          </w:p>
        </w:tc>
      </w:tr>
      <w:tr w:rsidR="00A16FCF" w:rsidRPr="00DC5A60" w:rsidTr="00D95FD7">
        <w:trPr>
          <w:cantSplit/>
        </w:trPr>
        <w:tc>
          <w:tcPr>
            <w:tcW w:w="1949" w:type="dxa"/>
            <w:hideMark/>
          </w:tcPr>
          <w:p w:rsidR="00A16FCF"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dividendes</w:t>
            </w:r>
          </w:p>
          <w:p w:rsidR="0000494A" w:rsidRPr="00DC5A60" w:rsidRDefault="0000494A" w:rsidP="0000494A">
            <w:pPr>
              <w:snapToGrid w:val="0"/>
              <w:rPr>
                <w:rFonts w:ascii="Times New Roman" w:hAnsi="Times New Roman" w:cs="Times New Roman"/>
              </w:rPr>
            </w:pPr>
          </w:p>
        </w:tc>
        <w:tc>
          <w:tcPr>
            <w:tcW w:w="1283" w:type="dxa"/>
            <w:hideMark/>
          </w:tcPr>
          <w:p w:rsidR="00A16FCF" w:rsidRPr="00DC5A60" w:rsidRDefault="00DC5A60" w:rsidP="008B7DE1">
            <w:pPr>
              <w:snapToGrid w:val="0"/>
              <w:rPr>
                <w:rFonts w:ascii="Times New Roman" w:hAnsi="Times New Roman" w:cs="Times New Roman"/>
              </w:rPr>
            </w:pPr>
            <w:r>
              <w:rPr>
                <w:rFonts w:ascii="Times New Roman" w:hAnsi="Times New Roman" w:cs="Times New Roman"/>
              </w:rPr>
              <w:t>R0020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E6376B">
              <w:rPr>
                <w:rFonts w:ascii="Times New Roman" w:hAnsi="Times New Roman" w:cs="Times New Roman"/>
              </w:rPr>
              <w:t>Part des revenus des placements</w:t>
            </w:r>
            <w:r w:rsidR="00957304">
              <w:rPr>
                <w:rFonts w:ascii="Times New Roman" w:hAnsi="Times New Roman" w:cs="Times New Roman"/>
              </w:rPr>
              <w:t xml:space="preserve"> (hors placements UC)</w:t>
            </w:r>
            <w:r w:rsidRPr="00E6376B">
              <w:rPr>
                <w:rFonts w:ascii="Times New Roman" w:hAnsi="Times New Roman" w:cs="Times New Roman"/>
              </w:rPr>
              <w:t xml:space="preserve"> enregistrés dans les comptes 76</w:t>
            </w:r>
            <w:r w:rsidR="007C1F85" w:rsidRPr="00E6376B">
              <w:rPr>
                <w:rFonts w:ascii="Times New Roman" w:hAnsi="Times New Roman" w:cs="Times New Roman"/>
              </w:rPr>
              <w:t>0</w:t>
            </w:r>
            <w:r w:rsidRPr="00E6376B">
              <w:rPr>
                <w:rFonts w:ascii="Times New Roman" w:hAnsi="Times New Roman" w:cs="Times New Roman"/>
              </w:rPr>
              <w:t xml:space="preserve"> relative aux</w:t>
            </w:r>
            <w:r w:rsidR="00C3554D" w:rsidRPr="00E6376B">
              <w:rPr>
                <w:rFonts w:ascii="Times New Roman" w:hAnsi="Times New Roman" w:cs="Times New Roman"/>
              </w:rPr>
              <w:t xml:space="preserve"> dividendes</w:t>
            </w:r>
            <w:r w:rsidR="00332396">
              <w:rPr>
                <w:rFonts w:ascii="Times New Roman" w:hAnsi="Times New Roman" w:cs="Times New Roman"/>
              </w:rPr>
              <w:t xml:space="preserve">, </w:t>
            </w:r>
            <w:r w:rsidR="00625D2E">
              <w:rPr>
                <w:rFonts w:ascii="Times New Roman" w:hAnsi="Times New Roman" w:cs="Times New Roman"/>
              </w:rPr>
              <w:t xml:space="preserve">y compris la </w:t>
            </w:r>
            <w:r w:rsidR="00625D2E" w:rsidRPr="00625D2E">
              <w:rPr>
                <w:rFonts w:ascii="Times New Roman" w:hAnsi="Times New Roman" w:cs="Times New Roman"/>
              </w:rPr>
              <w:t>quote-part de résultat dans les SICAV ou FCP</w:t>
            </w:r>
            <w:r w:rsidR="00E6376B" w:rsidRPr="00E6376B">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coupons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R0030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C51DDF">
              <w:rPr>
                <w:rFonts w:ascii="Times New Roman" w:hAnsi="Times New Roman" w:cs="Times New Roman"/>
              </w:rPr>
              <w:t>Part des revenus des placements</w:t>
            </w:r>
            <w:r w:rsidR="00957304">
              <w:rPr>
                <w:rFonts w:ascii="Times New Roman" w:hAnsi="Times New Roman" w:cs="Times New Roman"/>
              </w:rPr>
              <w:t xml:space="preserve"> (hors placements UC)</w:t>
            </w:r>
            <w:r w:rsidRPr="00C51DDF">
              <w:rPr>
                <w:rFonts w:ascii="Times New Roman" w:hAnsi="Times New Roman" w:cs="Times New Roman"/>
              </w:rPr>
              <w:t xml:space="preserve"> enregistrés dans les comptes 76</w:t>
            </w:r>
            <w:r w:rsidR="007C1F85" w:rsidRPr="00C51DDF">
              <w:rPr>
                <w:rFonts w:ascii="Times New Roman" w:hAnsi="Times New Roman" w:cs="Times New Roman"/>
              </w:rPr>
              <w:t>0</w:t>
            </w:r>
            <w:r w:rsidRPr="00C51DDF">
              <w:rPr>
                <w:rFonts w:ascii="Times New Roman" w:hAnsi="Times New Roman" w:cs="Times New Roman"/>
              </w:rPr>
              <w:t xml:space="preserve"> relative aux </w:t>
            </w:r>
            <w:r w:rsidR="00C3554D" w:rsidRPr="00C51DDF">
              <w:rPr>
                <w:rFonts w:ascii="Times New Roman" w:hAnsi="Times New Roman" w:cs="Times New Roman"/>
              </w:rPr>
              <w:t>coupons</w:t>
            </w:r>
            <w:r w:rsidR="00332396">
              <w:rPr>
                <w:rFonts w:ascii="Times New Roman" w:hAnsi="Times New Roman" w:cs="Times New Roman"/>
              </w:rPr>
              <w:t>,</w:t>
            </w:r>
            <w:r w:rsidR="00C3554D" w:rsidRPr="00C51DDF">
              <w:rPr>
                <w:rFonts w:ascii="Times New Roman" w:hAnsi="Times New Roman" w:cs="Times New Roman"/>
              </w:rPr>
              <w:t xml:space="preserve"> </w:t>
            </w:r>
            <w:r w:rsidRPr="00C51DDF">
              <w:rPr>
                <w:rFonts w:ascii="Times New Roman" w:hAnsi="Times New Roman" w:cs="Times New Roman"/>
              </w:rPr>
              <w:t xml:space="preserve">y compris </w:t>
            </w:r>
            <w:r w:rsidR="00A16FCF" w:rsidRPr="00C51DDF">
              <w:rPr>
                <w:rFonts w:ascii="Times New Roman" w:hAnsi="Times New Roman" w:cs="Times New Roman"/>
              </w:rPr>
              <w:t>la variation des coupons courus non échus</w:t>
            </w:r>
            <w:r w:rsidR="00C51DDF" w:rsidRPr="00C51DDF">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loyers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R0040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957304">
              <w:rPr>
                <w:rFonts w:ascii="Times New Roman" w:hAnsi="Times New Roman" w:cs="Times New Roman"/>
              </w:rPr>
              <w:t>Part des revenus des placements</w:t>
            </w:r>
            <w:r w:rsidR="00957304">
              <w:rPr>
                <w:rFonts w:ascii="Times New Roman" w:hAnsi="Times New Roman" w:cs="Times New Roman"/>
              </w:rPr>
              <w:t xml:space="preserve"> (hors placements UC)</w:t>
            </w:r>
            <w:r w:rsidRPr="00957304">
              <w:rPr>
                <w:rFonts w:ascii="Times New Roman" w:hAnsi="Times New Roman" w:cs="Times New Roman"/>
              </w:rPr>
              <w:t xml:space="preserve"> 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aux</w:t>
            </w:r>
            <w:r w:rsidR="00C3554D" w:rsidRPr="00957304">
              <w:rPr>
                <w:rFonts w:ascii="Times New Roman" w:hAnsi="Times New Roman" w:cs="Times New Roman"/>
              </w:rPr>
              <w:t xml:space="preserve"> loyers</w:t>
            </w:r>
            <w:r w:rsidR="00332396">
              <w:rPr>
                <w:rFonts w:ascii="Times New Roman" w:hAnsi="Times New Roman" w:cs="Times New Roman"/>
              </w:rPr>
              <w:t>,</w:t>
            </w:r>
            <w:r w:rsidR="00C3554D" w:rsidRPr="00957304">
              <w:rPr>
                <w:rFonts w:ascii="Times New Roman" w:hAnsi="Times New Roman" w:cs="Times New Roman"/>
              </w:rPr>
              <w:t xml:space="preserve"> </w:t>
            </w:r>
            <w:r w:rsidR="00B109ED" w:rsidRPr="00957304">
              <w:rPr>
                <w:rFonts w:ascii="Times New Roman" w:hAnsi="Times New Roman" w:cs="Times New Roman"/>
              </w:rPr>
              <w:t>y compris la variation des loyers courus non échus</w:t>
            </w:r>
            <w:r w:rsid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 xml:space="preserve">dont </w:t>
            </w:r>
            <w:r w:rsidR="00A16FCF" w:rsidRPr="00DC5A60">
              <w:rPr>
                <w:rFonts w:ascii="Times New Roman" w:hAnsi="Times New Roman" w:cs="Times New Roman"/>
              </w:rPr>
              <w:t>amortissement</w:t>
            </w:r>
            <w:r w:rsidRPr="00DC5A60">
              <w:rPr>
                <w:rFonts w:ascii="Times New Roman" w:hAnsi="Times New Roman" w:cs="Times New Roman"/>
              </w:rPr>
              <w:t xml:space="preserve"> </w:t>
            </w:r>
            <w:r w:rsidR="00A16FCF" w:rsidRPr="00DC5A60">
              <w:rPr>
                <w:rFonts w:ascii="Times New Roman" w:hAnsi="Times New Roman" w:cs="Times New Roman"/>
              </w:rPr>
              <w:t>des décotes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R0050</w:t>
            </w:r>
          </w:p>
        </w:tc>
        <w:tc>
          <w:tcPr>
            <w:tcW w:w="6056" w:type="dxa"/>
            <w:hideMark/>
          </w:tcPr>
          <w:p w:rsidR="00A16FCF" w:rsidRPr="00DC5A60" w:rsidRDefault="005519B7" w:rsidP="00957304">
            <w:pPr>
              <w:snapToGrid w:val="0"/>
              <w:jc w:val="both"/>
              <w:rPr>
                <w:rFonts w:ascii="Times New Roman" w:hAnsi="Times New Roman" w:cs="Times New Roman"/>
              </w:rPr>
            </w:pPr>
            <w:r w:rsidRPr="00957304">
              <w:rPr>
                <w:rFonts w:ascii="Times New Roman" w:hAnsi="Times New Roman" w:cs="Times New Roman"/>
              </w:rPr>
              <w:t>Montant des p</w:t>
            </w:r>
            <w:r w:rsidR="00C3554D" w:rsidRPr="00957304">
              <w:rPr>
                <w:rFonts w:ascii="Times New Roman" w:hAnsi="Times New Roman" w:cs="Times New Roman"/>
              </w:rPr>
              <w:t>roduit</w:t>
            </w:r>
            <w:r w:rsidRPr="00957304">
              <w:rPr>
                <w:rFonts w:ascii="Times New Roman" w:hAnsi="Times New Roman" w:cs="Times New Roman"/>
              </w:rPr>
              <w:t>s</w:t>
            </w:r>
            <w:r w:rsidR="00C3554D" w:rsidRPr="00957304">
              <w:rPr>
                <w:rFonts w:ascii="Times New Roman" w:hAnsi="Times New Roman" w:cs="Times New Roman"/>
              </w:rPr>
              <w:t xml:space="preserve"> d’amortissement des</w:t>
            </w:r>
            <w:r w:rsidR="00A16FCF" w:rsidRPr="00957304">
              <w:rPr>
                <w:rFonts w:ascii="Times New Roman" w:hAnsi="Times New Roman" w:cs="Times New Roman"/>
              </w:rPr>
              <w:t xml:space="preserve"> différences sur les prix de remboursement</w:t>
            </w:r>
            <w:r w:rsidR="00FF07B7" w:rsidRPr="00957304">
              <w:rPr>
                <w:rFonts w:ascii="Times New Roman" w:hAnsi="Times New Roman" w:cs="Times New Roman"/>
              </w:rPr>
              <w:t xml:space="preserve"> </w:t>
            </w:r>
            <w:r w:rsidR="00484A84">
              <w:rPr>
                <w:rFonts w:ascii="Times New Roman" w:hAnsi="Times New Roman" w:cs="Times New Roman"/>
              </w:rPr>
              <w:t xml:space="preserve">(décotes) </w:t>
            </w:r>
            <w:r w:rsidR="00957304">
              <w:rPr>
                <w:rFonts w:ascii="Times New Roman" w:hAnsi="Times New Roman" w:cs="Times New Roman"/>
              </w:rPr>
              <w:t xml:space="preserve">des placements (hors placements UC) </w:t>
            </w:r>
            <w:r w:rsidR="00FF07B7" w:rsidRPr="00957304">
              <w:rPr>
                <w:rFonts w:ascii="Times New Roman" w:hAnsi="Times New Roman" w:cs="Times New Roman"/>
              </w:rPr>
              <w:t>enregistré dans les comptes 768</w:t>
            </w:r>
            <w:r w:rsidR="00957304" w:rsidRP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lastRenderedPageBreak/>
              <w:t>d</w:t>
            </w:r>
            <w:r w:rsidR="00A6547B" w:rsidRPr="00DC5A60">
              <w:rPr>
                <w:rFonts w:ascii="Times New Roman" w:hAnsi="Times New Roman" w:cs="Times New Roman"/>
              </w:rPr>
              <w:t xml:space="preserve">ont </w:t>
            </w:r>
            <w:r w:rsidR="00A16FCF" w:rsidRPr="00DC5A60">
              <w:rPr>
                <w:rFonts w:ascii="Times New Roman" w:hAnsi="Times New Roman" w:cs="Times New Roman"/>
              </w:rPr>
              <w:t>amortissement des comptes de régularisation liés aux IFT</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R0060</w:t>
            </w:r>
          </w:p>
        </w:tc>
        <w:tc>
          <w:tcPr>
            <w:tcW w:w="6056" w:type="dxa"/>
            <w:hideMark/>
          </w:tcPr>
          <w:p w:rsidR="00A16FCF" w:rsidRPr="00957304" w:rsidRDefault="005519B7">
            <w:pPr>
              <w:snapToGrid w:val="0"/>
              <w:jc w:val="both"/>
              <w:rPr>
                <w:rFonts w:ascii="Times New Roman" w:hAnsi="Times New Roman" w:cs="Times New Roman"/>
              </w:rPr>
            </w:pPr>
            <w:r w:rsidRPr="00957304">
              <w:rPr>
                <w:rFonts w:ascii="Times New Roman" w:hAnsi="Times New Roman" w:cs="Times New Roman"/>
              </w:rPr>
              <w:t xml:space="preserve">Part des revenus des placements </w:t>
            </w:r>
            <w:r w:rsidR="00957304" w:rsidRPr="00957304">
              <w:rPr>
                <w:rFonts w:ascii="Times New Roman" w:hAnsi="Times New Roman" w:cs="Times New Roman"/>
              </w:rPr>
              <w:t xml:space="preserve">(hors placements UC) </w:t>
            </w:r>
            <w:r w:rsidRPr="00957304">
              <w:rPr>
                <w:rFonts w:ascii="Times New Roman" w:hAnsi="Times New Roman" w:cs="Times New Roman"/>
              </w:rPr>
              <w:t>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 produit </w:t>
            </w:r>
            <w:r w:rsidR="00C3554D" w:rsidRPr="00957304">
              <w:rPr>
                <w:rFonts w:ascii="Times New Roman" w:hAnsi="Times New Roman" w:cs="Times New Roman"/>
              </w:rPr>
              <w:t>d’a</w:t>
            </w:r>
            <w:r w:rsidR="00061BFE" w:rsidRPr="00957304">
              <w:rPr>
                <w:rFonts w:ascii="Times New Roman" w:hAnsi="Times New Roman" w:cs="Times New Roman"/>
              </w:rPr>
              <w:t>mortissement</w:t>
            </w:r>
            <w:r w:rsidRPr="00957304">
              <w:rPr>
                <w:rFonts w:ascii="Times New Roman" w:hAnsi="Times New Roman" w:cs="Times New Roman"/>
              </w:rPr>
              <w:t xml:space="preserve"> des</w:t>
            </w:r>
            <w:r w:rsidR="00061BFE" w:rsidRPr="00957304">
              <w:rPr>
                <w:rFonts w:ascii="Times New Roman" w:hAnsi="Times New Roman" w:cs="Times New Roman"/>
              </w:rPr>
              <w:t xml:space="preserve"> </w:t>
            </w:r>
            <w:r w:rsidR="00C3554D" w:rsidRPr="00957304">
              <w:rPr>
                <w:rFonts w:ascii="Times New Roman" w:hAnsi="Times New Roman" w:cs="Times New Roman"/>
              </w:rPr>
              <w:t>comptes de régularisation liés aux</w:t>
            </w:r>
            <w:r w:rsidR="00A16FCF" w:rsidRPr="00957304">
              <w:rPr>
                <w:rFonts w:ascii="Times New Roman" w:hAnsi="Times New Roman" w:cs="Times New Roman"/>
              </w:rPr>
              <w:t xml:space="preserve"> instruments financiers </w:t>
            </w:r>
            <w:r w:rsidR="00857E75" w:rsidRPr="00957304">
              <w:rPr>
                <w:rFonts w:ascii="Times New Roman" w:hAnsi="Times New Roman" w:cs="Times New Roman"/>
              </w:rPr>
              <w:t>à</w:t>
            </w:r>
            <w:r w:rsidRPr="00957304">
              <w:rPr>
                <w:rFonts w:ascii="Times New Roman" w:hAnsi="Times New Roman" w:cs="Times New Roman"/>
              </w:rPr>
              <w:t xml:space="preserve"> terme</w:t>
            </w:r>
            <w:r w:rsidR="00A16FCF" w:rsidRPr="00957304">
              <w:rPr>
                <w:rFonts w:ascii="Times New Roman" w:hAnsi="Times New Roman" w:cs="Times New Roman"/>
              </w:rPr>
              <w:t>.</w:t>
            </w:r>
          </w:p>
          <w:p w:rsidR="00A16FCF" w:rsidRPr="00957304" w:rsidRDefault="00A16FCF">
            <w:pPr>
              <w:snapToGrid w:val="0"/>
              <w:jc w:val="both"/>
              <w:rPr>
                <w:rFonts w:ascii="Times New Roman" w:hAnsi="Times New Roman" w:cs="Times New Roman"/>
              </w:rPr>
            </w:pPr>
          </w:p>
        </w:tc>
      </w:tr>
      <w:tr w:rsidR="004315B8" w:rsidRPr="00DC5A60" w:rsidTr="005F5748">
        <w:trPr>
          <w:cantSplit/>
        </w:trPr>
        <w:tc>
          <w:tcPr>
            <w:tcW w:w="1951" w:type="dxa"/>
          </w:tcPr>
          <w:p w:rsidR="004315B8" w:rsidRPr="004315B8" w:rsidRDefault="004315B8">
            <w:pPr>
              <w:snapToGrid w:val="0"/>
              <w:rPr>
                <w:rFonts w:ascii="Times New Roman" w:hAnsi="Times New Roman" w:cs="Times New Roman"/>
              </w:rPr>
            </w:pPr>
            <w:r w:rsidRPr="004315B8">
              <w:rPr>
                <w:rFonts w:ascii="Times New Roman" w:hAnsi="Times New Roman" w:cs="Times New Roman"/>
              </w:rPr>
              <w:t>dont autres produits</w:t>
            </w:r>
          </w:p>
        </w:tc>
        <w:tc>
          <w:tcPr>
            <w:tcW w:w="1134" w:type="dxa"/>
          </w:tcPr>
          <w:p w:rsidR="004315B8" w:rsidDel="005F5748" w:rsidRDefault="004315B8" w:rsidP="005F5748">
            <w:pPr>
              <w:snapToGrid w:val="0"/>
              <w:rPr>
                <w:rFonts w:ascii="Times New Roman" w:hAnsi="Times New Roman" w:cs="Times New Roman"/>
              </w:rPr>
            </w:pPr>
            <w:r>
              <w:rPr>
                <w:rFonts w:ascii="Times New Roman" w:hAnsi="Times New Roman" w:cs="Times New Roman"/>
              </w:rPr>
              <w:t>R0080</w:t>
            </w:r>
          </w:p>
        </w:tc>
        <w:tc>
          <w:tcPr>
            <w:tcW w:w="6095" w:type="dxa"/>
          </w:tcPr>
          <w:p w:rsidR="004315B8" w:rsidRPr="00DC5A60" w:rsidRDefault="004315B8" w:rsidP="001A3A5C">
            <w:pPr>
              <w:snapToGrid w:val="0"/>
              <w:jc w:val="both"/>
              <w:rPr>
                <w:rFonts w:ascii="Times New Roman" w:hAnsi="Times New Roman" w:cs="Times New Roman"/>
              </w:rPr>
            </w:pPr>
            <w:r w:rsidRPr="00957304">
              <w:rPr>
                <w:rFonts w:ascii="Times New Roman" w:hAnsi="Times New Roman" w:cs="Times New Roman"/>
              </w:rPr>
              <w:t>Part des revenus des placements (hors placements UC) enregistrés dans les comptes 760</w:t>
            </w:r>
            <w:r>
              <w:rPr>
                <w:rFonts w:ascii="Times New Roman" w:hAnsi="Times New Roman" w:cs="Times New Roman"/>
              </w:rPr>
              <w:t xml:space="preserve"> </w:t>
            </w:r>
            <w:r w:rsidRPr="00957304">
              <w:rPr>
                <w:rFonts w:ascii="Times New Roman" w:hAnsi="Times New Roman" w:cs="Times New Roman"/>
              </w:rPr>
              <w:t>relative au</w:t>
            </w:r>
            <w:r w:rsidR="00DE70F7">
              <w:rPr>
                <w:rFonts w:ascii="Times New Roman" w:hAnsi="Times New Roman" w:cs="Times New Roman"/>
              </w:rPr>
              <w:t xml:space="preserve">x </w:t>
            </w:r>
            <w:r w:rsidR="00DE70F7" w:rsidRPr="00DC5A60">
              <w:rPr>
                <w:rFonts w:ascii="Times New Roman" w:hAnsi="Times New Roman" w:cs="Times New Roman"/>
              </w:rPr>
              <w:t>titres autres que</w:t>
            </w:r>
            <w:r w:rsidR="00DE70F7">
              <w:rPr>
                <w:rFonts w:ascii="Times New Roman" w:hAnsi="Times New Roman" w:cs="Times New Roman"/>
              </w:rPr>
              <w:t xml:space="preserve"> ceux concernés par les lignes</w:t>
            </w:r>
            <w:r w:rsidR="00DE70F7" w:rsidRPr="00DC5A60">
              <w:rPr>
                <w:rFonts w:ascii="Times New Roman" w:hAnsi="Times New Roman" w:cs="Times New Roman"/>
              </w:rPr>
              <w:t xml:space="preserve"> </w:t>
            </w:r>
            <w:r w:rsidR="00DE70F7">
              <w:rPr>
                <w:rFonts w:ascii="Times New Roman" w:hAnsi="Times New Roman" w:cs="Times New Roman"/>
              </w:rPr>
              <w:t>R0020 à R0080</w:t>
            </w:r>
            <w:r w:rsidR="001A3A5C">
              <w:rPr>
                <w:rFonts w:ascii="Times New Roman" w:hAnsi="Times New Roman" w:cs="Times New Roman"/>
              </w:rPr>
              <w:t xml:space="preserve"> (la part afférente du</w:t>
            </w:r>
            <w:r w:rsidR="001A3A5C" w:rsidRPr="001A3A5C">
              <w:rPr>
                <w:rFonts w:ascii="Times New Roman" w:hAnsi="Times New Roman" w:cs="Times New Roman"/>
              </w:rPr>
              <w:t xml:space="preserve"> compte 762 « Honoraires et commissions sur activité de gestion d'actifs »</w:t>
            </w:r>
            <w:r w:rsidR="001A3A5C">
              <w:rPr>
                <w:rFonts w:ascii="Times New Roman" w:hAnsi="Times New Roman" w:cs="Times New Roman"/>
              </w:rPr>
              <w:t xml:space="preserve"> est également comprise).</w:t>
            </w:r>
          </w:p>
        </w:tc>
      </w:tr>
      <w:tr w:rsidR="00A16FCF" w:rsidRPr="00DC5A60" w:rsidTr="005F5748">
        <w:trPr>
          <w:cantSplit/>
        </w:trPr>
        <w:tc>
          <w:tcPr>
            <w:tcW w:w="1951"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Charge des placements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R0090</w:t>
            </w:r>
          </w:p>
        </w:tc>
        <w:tc>
          <w:tcPr>
            <w:tcW w:w="6095" w:type="dxa"/>
            <w:hideMark/>
          </w:tcPr>
          <w:p w:rsidR="00235ABE" w:rsidRPr="0000494A" w:rsidRDefault="00A16FCF" w:rsidP="00235ABE">
            <w:pPr>
              <w:snapToGrid w:val="0"/>
              <w:jc w:val="both"/>
              <w:rPr>
                <w:rFonts w:ascii="Times New Roman" w:hAnsi="Times New Roman" w:cs="Times New Roman"/>
              </w:rPr>
            </w:pPr>
            <w:r w:rsidRPr="00DC5A60">
              <w:rPr>
                <w:rFonts w:ascii="Times New Roman" w:hAnsi="Times New Roman" w:cs="Times New Roman"/>
              </w:rPr>
              <w:t>Total des charges enregistrées par l'assureur au titre de la gestion de ses placements</w:t>
            </w:r>
            <w:r w:rsidR="003D45B9">
              <w:rPr>
                <w:rFonts w:ascii="Times New Roman" w:hAnsi="Times New Roman" w:cs="Times New Roman"/>
              </w:rPr>
              <w:t>,</w:t>
            </w:r>
            <w:r w:rsidRPr="00DC5A60">
              <w:rPr>
                <w:rFonts w:ascii="Times New Roman" w:hAnsi="Times New Roman" w:cs="Times New Roman"/>
              </w:rPr>
              <w:t xml:space="preserve"> hors </w:t>
            </w:r>
            <w:r w:rsidR="00061BFE" w:rsidRPr="00DC5A60">
              <w:rPr>
                <w:rFonts w:ascii="Times New Roman" w:hAnsi="Times New Roman" w:cs="Times New Roman"/>
              </w:rPr>
              <w:t>moins-values réalisées</w:t>
            </w:r>
            <w:r w:rsidR="003D45B9">
              <w:rPr>
                <w:rFonts w:ascii="Times New Roman" w:hAnsi="Times New Roman" w:cs="Times New Roman"/>
              </w:rPr>
              <w:t xml:space="preserve"> et dotations aux provisions et dépréciations à caractère financier</w:t>
            </w:r>
            <w:r w:rsidR="00235ABE" w:rsidRPr="00E46FBC">
              <w:rPr>
                <w:rFonts w:ascii="Times New Roman" w:hAnsi="Times New Roman" w:cs="Times New Roman"/>
              </w:rPr>
              <w:t xml:space="preserve">, </w:t>
            </w:r>
            <w:r w:rsidR="00235ABE" w:rsidRPr="00E46FBC">
              <w:rPr>
                <w:rFonts w:ascii="Times New Roman" w:hAnsi="Times New Roman" w:cs="Times New Roman"/>
                <w:b/>
              </w:rPr>
              <w:t xml:space="preserve">diminué des </w:t>
            </w:r>
            <w:r w:rsidR="003D45B9" w:rsidRPr="00E46FBC">
              <w:rPr>
                <w:rFonts w:ascii="Times New Roman" w:hAnsi="Times New Roman" w:cs="Times New Roman"/>
                <w:b/>
              </w:rPr>
              <w:t>charge</w:t>
            </w:r>
            <w:r w:rsidR="00235ABE" w:rsidRPr="00E46FBC">
              <w:rPr>
                <w:rFonts w:ascii="Times New Roman" w:hAnsi="Times New Roman" w:cs="Times New Roman"/>
                <w:b/>
              </w:rPr>
              <w:t>s des placements en unités de compte qui doivent être reporté</w:t>
            </w:r>
            <w:r w:rsidR="003D45B9" w:rsidRPr="00E46FBC">
              <w:rPr>
                <w:rFonts w:ascii="Times New Roman" w:hAnsi="Times New Roman" w:cs="Times New Roman"/>
                <w:b/>
              </w:rPr>
              <w:t>e</w:t>
            </w:r>
            <w:r w:rsidR="00235ABE" w:rsidRPr="00E46FBC">
              <w:rPr>
                <w:rFonts w:ascii="Times New Roman" w:hAnsi="Times New Roman" w:cs="Times New Roman"/>
                <w:b/>
              </w:rPr>
              <w:t>s dans la ligne R0310 « Résultat financier sur UC »</w:t>
            </w:r>
            <w:r w:rsidR="00235ABE" w:rsidRPr="00E46FBC">
              <w:rPr>
                <w:rFonts w:ascii="Times New Roman" w:hAnsi="Times New Roman" w:cs="Times New Roman"/>
              </w:rPr>
              <w:t xml:space="preserve">. </w:t>
            </w:r>
          </w:p>
          <w:p w:rsidR="00A16FCF" w:rsidRPr="00DC5A60" w:rsidRDefault="00235ABE" w:rsidP="00235AB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w:t>
            </w:r>
            <w:r w:rsidRPr="0000494A">
              <w:rPr>
                <w:rFonts w:ascii="Times New Roman" w:hAnsi="Times New Roman" w:cs="Times New Roman"/>
              </w:rPr>
              <w:t>00 à R0</w:t>
            </w:r>
            <w:r>
              <w:rPr>
                <w:rFonts w:ascii="Times New Roman" w:hAnsi="Times New Roman" w:cs="Times New Roman"/>
              </w:rPr>
              <w:t>17</w:t>
            </w:r>
            <w:r w:rsidRPr="0000494A">
              <w:rPr>
                <w:rFonts w:ascii="Times New Roman" w:hAnsi="Times New Roman" w:cs="Times New Roman"/>
              </w:rPr>
              <w:t>0.</w:t>
            </w:r>
          </w:p>
        </w:tc>
      </w:tr>
      <w:tr w:rsidR="00A16FCF" w:rsidRPr="00DC5A60" w:rsidTr="005F5748">
        <w:trPr>
          <w:cantSplit/>
        </w:trPr>
        <w:tc>
          <w:tcPr>
            <w:tcW w:w="1951" w:type="dxa"/>
            <w:hideMark/>
          </w:tcPr>
          <w:p w:rsidR="00A16FCF" w:rsidRPr="00DC5A60" w:rsidRDefault="008B7DE1" w:rsidP="007730CD">
            <w:pPr>
              <w:snapToGrid w:val="0"/>
              <w:ind w:left="284"/>
              <w:rPr>
                <w:rFonts w:ascii="Times New Roman" w:hAnsi="Times New Roman" w:cs="Times New Roman"/>
              </w:rPr>
            </w:pPr>
            <w:r w:rsidRPr="00DC5A60">
              <w:rPr>
                <w:rFonts w:ascii="Times New Roman" w:hAnsi="Times New Roman" w:cs="Times New Roman"/>
              </w:rPr>
              <w:t>d</w:t>
            </w:r>
            <w:r w:rsidR="007730CD">
              <w:rPr>
                <w:rFonts w:ascii="Times New Roman" w:hAnsi="Times New Roman" w:cs="Times New Roman"/>
              </w:rPr>
              <w:t>ont intérêts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R0100</w:t>
            </w:r>
          </w:p>
        </w:tc>
        <w:tc>
          <w:tcPr>
            <w:tcW w:w="6095" w:type="dxa"/>
            <w:hideMark/>
          </w:tcPr>
          <w:p w:rsidR="00A16FCF" w:rsidRPr="0009371C" w:rsidRDefault="00A446DA" w:rsidP="00531535">
            <w:pPr>
              <w:snapToGrid w:val="0"/>
              <w:jc w:val="both"/>
              <w:rPr>
                <w:rFonts w:ascii="Times New Roman" w:hAnsi="Times New Roman" w:cs="Times New Roman"/>
                <w:color w:val="FF0000"/>
              </w:rPr>
            </w:pPr>
            <w:r w:rsidRPr="00531535">
              <w:rPr>
                <w:rFonts w:ascii="Times New Roman" w:hAnsi="Times New Roman" w:cs="Times New Roman"/>
              </w:rPr>
              <w:t>Montant</w:t>
            </w:r>
            <w:r w:rsidR="00A16FCF" w:rsidRPr="00531535">
              <w:rPr>
                <w:rFonts w:ascii="Times New Roman" w:hAnsi="Times New Roman" w:cs="Times New Roman"/>
              </w:rPr>
              <w:t xml:space="preserve"> </w:t>
            </w:r>
            <w:r w:rsidR="00531535">
              <w:rPr>
                <w:rFonts w:ascii="Times New Roman" w:hAnsi="Times New Roman" w:cs="Times New Roman"/>
              </w:rPr>
              <w:t xml:space="preserve">des </w:t>
            </w:r>
            <w:r w:rsidR="00A16FCF" w:rsidRPr="00531535">
              <w:rPr>
                <w:rFonts w:ascii="Times New Roman" w:hAnsi="Times New Roman" w:cs="Times New Roman"/>
              </w:rPr>
              <w:t xml:space="preserve">intérêts payés </w:t>
            </w:r>
            <w:r w:rsidRPr="00531535">
              <w:rPr>
                <w:rFonts w:ascii="Times New Roman" w:hAnsi="Times New Roman" w:cs="Times New Roman"/>
              </w:rPr>
              <w:t xml:space="preserve">ou à payer </w:t>
            </w:r>
            <w:r w:rsidR="00A16FCF" w:rsidRPr="00531535">
              <w:rPr>
                <w:rFonts w:ascii="Times New Roman" w:hAnsi="Times New Roman" w:cs="Times New Roman"/>
              </w:rPr>
              <w:t>par l'organisme sur les emprunts, dettes et dépôts reçus des réas</w:t>
            </w:r>
            <w:bookmarkStart w:id="0" w:name="_GoBack"/>
            <w:bookmarkEnd w:id="0"/>
            <w:r w:rsidR="00A16FCF" w:rsidRPr="00531535">
              <w:rPr>
                <w:rFonts w:ascii="Times New Roman" w:hAnsi="Times New Roman" w:cs="Times New Roman"/>
              </w:rPr>
              <w:t>sureurs</w:t>
            </w:r>
            <w:r w:rsidR="00531535" w:rsidRPr="00531535">
              <w:rPr>
                <w:rFonts w:ascii="Times New Roman" w:hAnsi="Times New Roman" w:cs="Times New Roman"/>
              </w:rPr>
              <w:t>, dettes à l’égard des établissements de crédit et</w:t>
            </w:r>
            <w:r w:rsidR="00531535">
              <w:rPr>
                <w:rFonts w:ascii="Times New Roman" w:hAnsi="Times New Roman" w:cs="Times New Roman"/>
              </w:rPr>
              <w:t>c.</w:t>
            </w:r>
            <w:r w:rsidR="00531535" w:rsidRPr="00531535">
              <w:rPr>
                <w:rFonts w:ascii="Times New Roman" w:hAnsi="Times New Roman" w:cs="Times New Roman"/>
              </w:rPr>
              <w:t xml:space="preserve"> enregistrés dans les comptes 660</w:t>
            </w:r>
            <w:r w:rsidR="00A16FCF" w:rsidRPr="00531535">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8B7DE1">
            <w:pPr>
              <w:snapToGrid w:val="0"/>
              <w:ind w:left="284"/>
              <w:rPr>
                <w:rFonts w:ascii="Times New Roman" w:hAnsi="Times New Roman" w:cs="Times New Roman"/>
              </w:rPr>
            </w:pPr>
            <w:r w:rsidRPr="00DC5A60">
              <w:rPr>
                <w:rFonts w:ascii="Times New Roman" w:hAnsi="Times New Roman" w:cs="Times New Roman"/>
              </w:rPr>
              <w:t>dont charge de gestion des placements hors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R0110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Montant des frais de gestion des placements</w:t>
            </w:r>
            <w:r w:rsidR="00BD4E26">
              <w:rPr>
                <w:rFonts w:ascii="Times New Roman" w:hAnsi="Times New Roman" w:cs="Times New Roman"/>
              </w:rPr>
              <w:t xml:space="preserve"> (hors placements UC)</w:t>
            </w:r>
            <w:r w:rsidRPr="00331D96">
              <w:rPr>
                <w:rFonts w:ascii="Times New Roman" w:hAnsi="Times New Roman" w:cs="Times New Roman"/>
              </w:rPr>
              <w:t> : frais externes enregistrés dans le compte 662 (hors commissions reportées dans la ligne dédiée R0210) et frais internes enregistrés dans le comptes 663.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R0120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Part des frais externes de gestion</w:t>
            </w:r>
            <w:r w:rsidR="00DC5A60" w:rsidRPr="00331D96">
              <w:rPr>
                <w:rFonts w:ascii="Times New Roman" w:hAnsi="Times New Roman" w:cs="Times New Roman"/>
              </w:rPr>
              <w:t xml:space="preserve"> de</w:t>
            </w:r>
            <w:r w:rsidRPr="00331D96">
              <w:rPr>
                <w:rFonts w:ascii="Times New Roman" w:hAnsi="Times New Roman" w:cs="Times New Roman"/>
              </w:rPr>
              <w:t>s</w:t>
            </w:r>
            <w:r w:rsidR="00DC5A60" w:rsidRPr="00331D96">
              <w:rPr>
                <w:rFonts w:ascii="Times New Roman" w:hAnsi="Times New Roman" w:cs="Times New Roman"/>
              </w:rPr>
              <w:t xml:space="preserve"> placement</w:t>
            </w:r>
            <w:r w:rsidRPr="00331D96">
              <w:rPr>
                <w:rFonts w:ascii="Times New Roman" w:hAnsi="Times New Roman" w:cs="Times New Roman"/>
              </w:rPr>
              <w:t>s</w:t>
            </w:r>
            <w:r w:rsidR="00DC5A60" w:rsidRPr="00331D96">
              <w:rPr>
                <w:rFonts w:ascii="Times New Roman" w:hAnsi="Times New Roman" w:cs="Times New Roman"/>
              </w:rPr>
              <w:t xml:space="preserve"> </w:t>
            </w:r>
            <w:r w:rsidR="00BD4E26">
              <w:rPr>
                <w:rFonts w:ascii="Times New Roman" w:hAnsi="Times New Roman" w:cs="Times New Roman"/>
              </w:rPr>
              <w:t xml:space="preserve">(hors placements UC) </w:t>
            </w:r>
            <w:r w:rsidRPr="00331D96">
              <w:rPr>
                <w:rFonts w:ascii="Times New Roman" w:hAnsi="Times New Roman" w:cs="Times New Roman"/>
              </w:rPr>
              <w:t>enregistrés dans le compte 662 et correspondant aux commissions payées ou à payer au titre de la gestion financière</w:t>
            </w:r>
            <w:r w:rsidR="00DC5A60" w:rsidRPr="00331D96">
              <w:rPr>
                <w:rFonts w:ascii="Times New Roman" w:hAnsi="Times New Roman" w:cs="Times New Roman"/>
              </w:rPr>
              <w:t>.</w:t>
            </w:r>
          </w:p>
        </w:tc>
      </w:tr>
      <w:tr w:rsidR="00484A84" w:rsidRPr="00DC5A60" w:rsidTr="005F5748">
        <w:trPr>
          <w:cantSplit/>
        </w:trPr>
        <w:tc>
          <w:tcPr>
            <w:tcW w:w="1951" w:type="dxa"/>
            <w:hideMark/>
          </w:tcPr>
          <w:p w:rsidR="00484A84" w:rsidRPr="00DC5A60" w:rsidRDefault="00484A84" w:rsidP="00DA65E2">
            <w:pPr>
              <w:snapToGrid w:val="0"/>
              <w:ind w:left="284"/>
              <w:rPr>
                <w:rFonts w:ascii="Times New Roman" w:hAnsi="Times New Roman" w:cs="Times New Roman"/>
              </w:rPr>
            </w:pPr>
            <w:r w:rsidRPr="00DC5A60">
              <w:rPr>
                <w:rFonts w:ascii="Times New Roman" w:hAnsi="Times New Roman" w:cs="Times New Roman"/>
              </w:rPr>
              <w:t>dont amortissement des surcotes</w:t>
            </w:r>
          </w:p>
        </w:tc>
        <w:tc>
          <w:tcPr>
            <w:tcW w:w="1134" w:type="dxa"/>
            <w:hideMark/>
          </w:tcPr>
          <w:p w:rsidR="00484A84" w:rsidRPr="00DC5A60" w:rsidRDefault="005F5748" w:rsidP="005F5748">
            <w:pPr>
              <w:snapToGrid w:val="0"/>
              <w:rPr>
                <w:rFonts w:ascii="Times New Roman" w:hAnsi="Times New Roman" w:cs="Times New Roman"/>
              </w:rPr>
            </w:pPr>
            <w:r>
              <w:rPr>
                <w:rFonts w:ascii="Times New Roman" w:hAnsi="Times New Roman" w:cs="Times New Roman"/>
              </w:rPr>
              <w:t>R0130</w:t>
            </w:r>
          </w:p>
        </w:tc>
        <w:tc>
          <w:tcPr>
            <w:tcW w:w="6095" w:type="dxa"/>
            <w:hideMark/>
          </w:tcPr>
          <w:p w:rsidR="00484A84" w:rsidRPr="00DC5A60" w:rsidRDefault="00484A84" w:rsidP="00484A84">
            <w:pPr>
              <w:snapToGrid w:val="0"/>
              <w:jc w:val="both"/>
              <w:rPr>
                <w:rFonts w:ascii="Times New Roman" w:hAnsi="Times New Roman" w:cs="Times New Roman"/>
              </w:rPr>
            </w:pPr>
            <w:r w:rsidRPr="00957304">
              <w:rPr>
                <w:rFonts w:ascii="Times New Roman" w:hAnsi="Times New Roman" w:cs="Times New Roman"/>
              </w:rPr>
              <w:t xml:space="preserve">Montant des produits d’amortissement des différences sur les prix de remboursement </w:t>
            </w:r>
            <w:r>
              <w:rPr>
                <w:rFonts w:ascii="Times New Roman" w:hAnsi="Times New Roman" w:cs="Times New Roman"/>
              </w:rPr>
              <w:t xml:space="preserve">(surcotes) des placements (hors placements UC) </w:t>
            </w:r>
            <w:r w:rsidRPr="00957304">
              <w:rPr>
                <w:rFonts w:ascii="Times New Roman" w:hAnsi="Times New Roman" w:cs="Times New Roman"/>
              </w:rPr>
              <w:t xml:space="preserve">enregistré dans les comptes </w:t>
            </w:r>
            <w:r>
              <w:rPr>
                <w:rFonts w:ascii="Times New Roman" w:hAnsi="Times New Roman" w:cs="Times New Roman"/>
              </w:rPr>
              <w:t>6</w:t>
            </w:r>
            <w:r w:rsidRPr="00957304">
              <w:rPr>
                <w:rFonts w:ascii="Times New Roman" w:hAnsi="Times New Roman" w:cs="Times New Roman"/>
              </w:rPr>
              <w:t>68</w:t>
            </w:r>
            <w:r>
              <w:rPr>
                <w:rFonts w:ascii="Times New Roman" w:hAnsi="Times New Roman" w:cs="Times New Roman"/>
              </w:rPr>
              <w:t>3</w:t>
            </w:r>
            <w:r w:rsidRPr="00957304">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comptes de régularisation liés aux IFT</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R0140</w:t>
            </w:r>
          </w:p>
        </w:tc>
        <w:tc>
          <w:tcPr>
            <w:tcW w:w="6095" w:type="dxa"/>
            <w:hideMark/>
          </w:tcPr>
          <w:p w:rsidR="00DC5A60" w:rsidRPr="0009371C" w:rsidRDefault="00DC5A60" w:rsidP="00F26D20">
            <w:pPr>
              <w:snapToGrid w:val="0"/>
              <w:jc w:val="both"/>
              <w:rPr>
                <w:rFonts w:ascii="Times New Roman" w:hAnsi="Times New Roman" w:cs="Times New Roman"/>
                <w:color w:val="FF0000"/>
              </w:rPr>
            </w:pPr>
            <w:r w:rsidRPr="00BD4E26">
              <w:rPr>
                <w:rFonts w:ascii="Times New Roman" w:hAnsi="Times New Roman" w:cs="Times New Roman"/>
              </w:rPr>
              <w:t>Amortissements des primes, appels de marge ou flux intermédiaires constatés sur les instruments financiers à terme enregistrés en compte de régularisation actif.</w:t>
            </w:r>
            <w:r w:rsidR="00BD4E26" w:rsidRPr="00BD4E26">
              <w:rPr>
                <w:rFonts w:ascii="Times New Roman" w:hAnsi="Times New Roman" w:cs="Times New Roman"/>
              </w:rPr>
              <w:t xml:space="preserve"> </w:t>
            </w:r>
          </w:p>
        </w:tc>
      </w:tr>
      <w:tr w:rsidR="00DC5A60" w:rsidRPr="00DC5A60" w:rsidTr="005F5748">
        <w:trPr>
          <w:cantSplit/>
        </w:trPr>
        <w:tc>
          <w:tcPr>
            <w:tcW w:w="1951" w:type="dxa"/>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immeubles</w:t>
            </w:r>
          </w:p>
        </w:tc>
        <w:tc>
          <w:tcPr>
            <w:tcW w:w="1134" w:type="dxa"/>
          </w:tcPr>
          <w:p w:rsidR="00DC5A60" w:rsidRPr="00DC5A60" w:rsidRDefault="005F5748" w:rsidP="005F5748">
            <w:pPr>
              <w:snapToGrid w:val="0"/>
              <w:rPr>
                <w:rFonts w:ascii="Times New Roman" w:hAnsi="Times New Roman" w:cs="Times New Roman"/>
              </w:rPr>
            </w:pPr>
            <w:r>
              <w:rPr>
                <w:rFonts w:ascii="Times New Roman" w:hAnsi="Times New Roman" w:cs="Times New Roman"/>
              </w:rPr>
              <w:t>R0150</w:t>
            </w:r>
          </w:p>
        </w:tc>
        <w:tc>
          <w:tcPr>
            <w:tcW w:w="6095" w:type="dxa"/>
          </w:tcPr>
          <w:p w:rsidR="00DC5A60" w:rsidRPr="00505F0F" w:rsidRDefault="00505F0F" w:rsidP="00BD4E26">
            <w:pPr>
              <w:snapToGrid w:val="0"/>
              <w:jc w:val="both"/>
              <w:rPr>
                <w:rFonts w:ascii="Times New Roman" w:hAnsi="Times New Roman" w:cs="Times New Roman"/>
              </w:rPr>
            </w:pPr>
            <w:r w:rsidRPr="00505F0F">
              <w:rPr>
                <w:rFonts w:ascii="Times New Roman" w:hAnsi="Times New Roman" w:cs="Times New Roman"/>
              </w:rPr>
              <w:t>Montant de</w:t>
            </w:r>
            <w:r>
              <w:rPr>
                <w:rFonts w:ascii="Times New Roman" w:hAnsi="Times New Roman" w:cs="Times New Roman"/>
              </w:rPr>
              <w:t xml:space="preserve"> la charge d’amortissement des immeubles </w:t>
            </w:r>
            <w:proofErr w:type="gramStart"/>
            <w:r>
              <w:rPr>
                <w:rFonts w:ascii="Times New Roman" w:hAnsi="Times New Roman" w:cs="Times New Roman"/>
              </w:rPr>
              <w:t>enregistrée</w:t>
            </w:r>
            <w:proofErr w:type="gramEnd"/>
            <w:r>
              <w:rPr>
                <w:rFonts w:ascii="Times New Roman" w:hAnsi="Times New Roman" w:cs="Times New Roman"/>
              </w:rPr>
              <w:t xml:space="preserve"> dans les comptes 6693.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autres charges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R0170</w:t>
            </w:r>
          </w:p>
        </w:tc>
        <w:tc>
          <w:tcPr>
            <w:tcW w:w="6095" w:type="dxa"/>
            <w:hideMark/>
          </w:tcPr>
          <w:p w:rsidR="00DC5A60" w:rsidRPr="0009371C" w:rsidRDefault="00B2276D" w:rsidP="005F5748">
            <w:pPr>
              <w:snapToGrid w:val="0"/>
              <w:jc w:val="both"/>
              <w:rPr>
                <w:rFonts w:ascii="Times New Roman" w:hAnsi="Times New Roman" w:cs="Times New Roman"/>
                <w:color w:val="FF0000"/>
              </w:rPr>
            </w:pPr>
            <w:r w:rsidRPr="00B2276D">
              <w:rPr>
                <w:rFonts w:ascii="Times New Roman" w:hAnsi="Times New Roman" w:cs="Times New Roman"/>
              </w:rPr>
              <w:t>Montant des</w:t>
            </w:r>
            <w:r w:rsidR="00DC5A60" w:rsidRPr="00B2276D">
              <w:rPr>
                <w:rFonts w:ascii="Times New Roman" w:hAnsi="Times New Roman" w:cs="Times New Roman"/>
              </w:rPr>
              <w:t xml:space="preserve"> charges </w:t>
            </w:r>
            <w:r w:rsidRPr="00B2276D">
              <w:rPr>
                <w:rFonts w:ascii="Times New Roman" w:hAnsi="Times New Roman" w:cs="Times New Roman"/>
              </w:rPr>
              <w:t>de gestion des placements</w:t>
            </w:r>
            <w:r w:rsidR="00DC5A60" w:rsidRPr="00B2276D">
              <w:rPr>
                <w:rFonts w:ascii="Times New Roman" w:hAnsi="Times New Roman" w:cs="Times New Roman"/>
              </w:rPr>
              <w:t xml:space="preserve"> </w:t>
            </w:r>
            <w:r w:rsidRPr="00B2276D">
              <w:rPr>
                <w:rFonts w:ascii="Times New Roman" w:hAnsi="Times New Roman" w:cs="Times New Roman"/>
              </w:rPr>
              <w:t xml:space="preserve">autres que celles reportées dans les lignes R0100 à </w:t>
            </w:r>
            <w:r w:rsidR="005F5748" w:rsidRPr="00B2276D">
              <w:rPr>
                <w:rFonts w:ascii="Times New Roman" w:hAnsi="Times New Roman" w:cs="Times New Roman"/>
              </w:rPr>
              <w:t>R0</w:t>
            </w:r>
            <w:r w:rsidR="005F5748">
              <w:rPr>
                <w:rFonts w:ascii="Times New Roman" w:hAnsi="Times New Roman" w:cs="Times New Roman"/>
              </w:rPr>
              <w:t>150</w:t>
            </w:r>
            <w:r w:rsidR="00DC5A60" w:rsidRPr="00B2276D">
              <w:rPr>
                <w:rFonts w:ascii="Times New Roman" w:hAnsi="Times New Roman" w:cs="Times New Roman"/>
              </w:rPr>
              <w:t xml:space="preserve">. </w:t>
            </w:r>
          </w:p>
        </w:tc>
      </w:tr>
      <w:tr w:rsidR="00DC5A60" w:rsidRPr="00DC5A60" w:rsidTr="005F5748">
        <w:trPr>
          <w:cantSplit/>
        </w:trPr>
        <w:tc>
          <w:tcPr>
            <w:tcW w:w="1951" w:type="dxa"/>
            <w:hideMark/>
          </w:tcPr>
          <w:p w:rsidR="00DC5A60" w:rsidRPr="00DC5A60" w:rsidRDefault="00DC5A60">
            <w:pPr>
              <w:snapToGrid w:val="0"/>
              <w:rPr>
                <w:rFonts w:ascii="Times New Roman" w:hAnsi="Times New Roman" w:cs="Times New Roman"/>
              </w:rPr>
            </w:pPr>
            <w:r w:rsidRPr="00DC5A60">
              <w:rPr>
                <w:rFonts w:ascii="Times New Roman" w:hAnsi="Times New Roman" w:cs="Times New Roman"/>
              </w:rPr>
              <w:t>Plus ou moins-values réalisés</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R0180</w:t>
            </w:r>
          </w:p>
        </w:tc>
        <w:tc>
          <w:tcPr>
            <w:tcW w:w="6095" w:type="dxa"/>
            <w:hideMark/>
          </w:tcPr>
          <w:p w:rsidR="00332396" w:rsidRDefault="0009371C" w:rsidP="0009371C">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plus- ou moins-values de réalisation</w:t>
            </w:r>
            <w:r w:rsidRPr="0000494A">
              <w:rPr>
                <w:rFonts w:ascii="Times New Roman" w:hAnsi="Times New Roman" w:cs="Times New Roman"/>
              </w:rPr>
              <w:t xml:space="preserve"> de</w:t>
            </w:r>
            <w:r>
              <w:rPr>
                <w:rFonts w:ascii="Times New Roman" w:hAnsi="Times New Roman" w:cs="Times New Roman"/>
              </w:rPr>
              <w:t>s</w:t>
            </w:r>
            <w:r w:rsidRPr="0000494A">
              <w:rPr>
                <w:rFonts w:ascii="Times New Roman" w:hAnsi="Times New Roman" w:cs="Times New Roman"/>
              </w:rPr>
              <w:t xml:space="preserve"> placements</w:t>
            </w:r>
            <w:r w:rsidR="00332396">
              <w:rPr>
                <w:rFonts w:ascii="Times New Roman" w:hAnsi="Times New Roman" w:cs="Times New Roman"/>
              </w:rPr>
              <w:t xml:space="preserve"> enregistrées dans les comptes 7641 et 6640 et  des mouvements de la réserve de capitalisation afférents enregistrés dans les comptes </w:t>
            </w:r>
            <w:r w:rsidR="005745B3">
              <w:rPr>
                <w:rFonts w:ascii="Times New Roman" w:hAnsi="Times New Roman" w:cs="Times New Roman"/>
              </w:rPr>
              <w:t>7</w:t>
            </w:r>
            <w:r w:rsidR="00332396">
              <w:rPr>
                <w:rFonts w:ascii="Times New Roman" w:hAnsi="Times New Roman" w:cs="Times New Roman"/>
              </w:rPr>
              <w:t xml:space="preserve">645 et </w:t>
            </w:r>
            <w:r w:rsidR="005745B3">
              <w:rPr>
                <w:rFonts w:ascii="Times New Roman" w:hAnsi="Times New Roman" w:cs="Times New Roman"/>
              </w:rPr>
              <w:t>6</w:t>
            </w:r>
            <w:r w:rsidR="00332396">
              <w:rPr>
                <w:rFonts w:ascii="Times New Roman" w:hAnsi="Times New Roman" w:cs="Times New Roman"/>
              </w:rPr>
              <w:t>645.</w:t>
            </w:r>
          </w:p>
          <w:p w:rsidR="00DC5A60" w:rsidRDefault="0009371C" w:rsidP="0009371C">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19</w:t>
            </w:r>
            <w:r w:rsidRPr="0000494A">
              <w:rPr>
                <w:rFonts w:ascii="Times New Roman" w:hAnsi="Times New Roman" w:cs="Times New Roman"/>
              </w:rPr>
              <w:t>0 à R0</w:t>
            </w:r>
            <w:r>
              <w:rPr>
                <w:rFonts w:ascii="Times New Roman" w:hAnsi="Times New Roman" w:cs="Times New Roman"/>
              </w:rPr>
              <w:t>24</w:t>
            </w:r>
            <w:r w:rsidR="00625ECA">
              <w:rPr>
                <w:rFonts w:ascii="Times New Roman" w:hAnsi="Times New Roman" w:cs="Times New Roman"/>
              </w:rPr>
              <w:t>2</w:t>
            </w:r>
            <w:r w:rsidRPr="0000494A">
              <w:rPr>
                <w:rFonts w:ascii="Times New Roman" w:hAnsi="Times New Roman" w:cs="Times New Roman"/>
              </w:rPr>
              <w:t>.</w:t>
            </w:r>
          </w:p>
          <w:p w:rsidR="004472B1" w:rsidRPr="00DC5A60" w:rsidRDefault="004472B1" w:rsidP="0009371C">
            <w:pPr>
              <w:snapToGrid w:val="0"/>
              <w:jc w:val="both"/>
              <w:rPr>
                <w:rFonts w:ascii="Times New Roman" w:hAnsi="Times New Roman" w:cs="Times New Roman"/>
              </w:rPr>
            </w:pPr>
            <w:r>
              <w:rPr>
                <w:rFonts w:ascii="Times New Roman" w:hAnsi="Times New Roman" w:cs="Times New Roman"/>
                <w:b/>
              </w:rPr>
              <w:t>L</w:t>
            </w:r>
            <w:r w:rsidRPr="00332396">
              <w:rPr>
                <w:rFonts w:ascii="Times New Roman" w:hAnsi="Times New Roman" w:cs="Times New Roman"/>
                <w:b/>
              </w:rPr>
              <w:t xml:space="preserve">es résultats de cession des placements en unités de compte </w:t>
            </w:r>
            <w:r>
              <w:rPr>
                <w:rFonts w:ascii="Times New Roman" w:hAnsi="Times New Roman" w:cs="Times New Roman"/>
                <w:b/>
              </w:rPr>
              <w:t>enregistrés dans les comptes 6642 et 7642 « Réévaluations »</w:t>
            </w:r>
            <w:r w:rsidRPr="00332396">
              <w:rPr>
                <w:rFonts w:ascii="Times New Roman" w:hAnsi="Times New Roman" w:cs="Times New Roman"/>
                <w:b/>
              </w:rPr>
              <w:t xml:space="preserve"> doivent être reportés dans la ligne R0310 « Résultat financier sur UC »</w:t>
            </w:r>
            <w:r w:rsidRPr="00332396">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R0190</w:t>
            </w:r>
          </w:p>
        </w:tc>
        <w:tc>
          <w:tcPr>
            <w:tcW w:w="6095" w:type="dxa"/>
            <w:hideMark/>
          </w:tcPr>
          <w:p w:rsidR="00DC5A60" w:rsidRPr="00DC5A60" w:rsidRDefault="0009371C">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sidR="00F5412B">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w:t>
            </w:r>
            <w:r w:rsidR="00F5412B">
              <w:rPr>
                <w:rFonts w:ascii="Times New Roman" w:hAnsi="Times New Roman" w:cs="Times New Roman"/>
              </w:rPr>
              <w:t>1</w:t>
            </w:r>
            <w:r w:rsidRPr="00E6376B">
              <w:rPr>
                <w:rFonts w:ascii="Times New Roman" w:hAnsi="Times New Roman" w:cs="Times New Roman"/>
              </w:rPr>
              <w:t xml:space="preserve"> </w:t>
            </w:r>
            <w:r w:rsidR="005745B3">
              <w:rPr>
                <w:rFonts w:ascii="Times New Roman" w:hAnsi="Times New Roman" w:cs="Times New Roman"/>
              </w:rPr>
              <w:t xml:space="preserve">et 6640 </w:t>
            </w:r>
            <w:r w:rsidR="00F5412B">
              <w:rPr>
                <w:rFonts w:ascii="Times New Roman" w:hAnsi="Times New Roman" w:cs="Times New Roman"/>
              </w:rPr>
              <w:t>relative aux cessions</w:t>
            </w:r>
            <w:r w:rsidR="00DC5A60" w:rsidRPr="00DC5A60">
              <w:rPr>
                <w:rFonts w:ascii="Times New Roman" w:hAnsi="Times New Roman" w:cs="Times New Roman"/>
              </w:rPr>
              <w:t xml:space="preserve"> sur actions, OPCVM, SICAV, FCP et assimilés.</w:t>
            </w:r>
          </w:p>
          <w:p w:rsidR="00DC5A60" w:rsidRPr="00DC5A60" w:rsidRDefault="00DC5A60">
            <w:pPr>
              <w:snapToGrid w:val="0"/>
              <w:jc w:val="both"/>
              <w:rPr>
                <w:rFonts w:ascii="Times New Roman" w:hAnsi="Times New Roman" w:cs="Times New Roman"/>
              </w:rPr>
            </w:pP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obligations hors mouvements sur réserve de capitalisation</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R0200</w:t>
            </w:r>
          </w:p>
        </w:tc>
        <w:tc>
          <w:tcPr>
            <w:tcW w:w="6095" w:type="dxa"/>
            <w:hideMark/>
          </w:tcPr>
          <w:p w:rsidR="005745B3" w:rsidRDefault="005745B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Pr="00DC5A60">
              <w:rPr>
                <w:rFonts w:ascii="Times New Roman" w:hAnsi="Times New Roman" w:cs="Times New Roman"/>
              </w:rPr>
              <w:t xml:space="preserve"> sur</w:t>
            </w:r>
            <w:r w:rsidR="00DC5A60" w:rsidRPr="00DC5A60">
              <w:rPr>
                <w:rFonts w:ascii="Times New Roman" w:hAnsi="Times New Roman" w:cs="Times New Roman"/>
              </w:rPr>
              <w:t xml:space="preserve"> titres obligataires (Obl</w:t>
            </w:r>
            <w:r>
              <w:rPr>
                <w:rFonts w:ascii="Times New Roman" w:hAnsi="Times New Roman" w:cs="Times New Roman"/>
              </w:rPr>
              <w:t>igations, bons du trésor, TCN…).</w:t>
            </w:r>
          </w:p>
          <w:p w:rsidR="00DC5A60" w:rsidRPr="00DC5A60" w:rsidRDefault="005745B3" w:rsidP="005745B3">
            <w:pPr>
              <w:snapToGrid w:val="0"/>
              <w:jc w:val="both"/>
              <w:rPr>
                <w:rFonts w:ascii="Times New Roman" w:hAnsi="Times New Roman" w:cs="Times New Roman"/>
              </w:rPr>
            </w:pPr>
            <w:r>
              <w:rPr>
                <w:rFonts w:ascii="Times New Roman" w:hAnsi="Times New Roman" w:cs="Times New Roman"/>
              </w:rPr>
              <w:t>L</w:t>
            </w:r>
            <w:r w:rsidR="00DC5A60" w:rsidRPr="00DC5A60">
              <w:rPr>
                <w:rFonts w:ascii="Times New Roman" w:hAnsi="Times New Roman" w:cs="Times New Roman"/>
              </w:rPr>
              <w:t>es mouvements sur réserve de capitalisation</w:t>
            </w:r>
            <w:r>
              <w:rPr>
                <w:rFonts w:ascii="Times New Roman" w:hAnsi="Times New Roman" w:cs="Times New Roman"/>
              </w:rPr>
              <w:t xml:space="preserve"> (comptes 7645 et 6645) ne sont pas prise en compte ; ils sont reportés dans la ligne dédiée R0230</w:t>
            </w:r>
            <w:r w:rsidR="0018494C">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lastRenderedPageBreak/>
              <w:t>dont produits dérivés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R0210</w:t>
            </w:r>
          </w:p>
        </w:tc>
        <w:tc>
          <w:tcPr>
            <w:tcW w:w="6095" w:type="dxa"/>
            <w:hideMark/>
          </w:tcPr>
          <w:p w:rsidR="00DC5A60" w:rsidRPr="00DC5A60" w:rsidRDefault="0018494C"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w:t>
            </w:r>
            <w:r w:rsidR="00435D42">
              <w:rPr>
                <w:rFonts w:ascii="Times New Roman" w:hAnsi="Times New Roman" w:cs="Times New Roman"/>
              </w:rPr>
              <w:t>sur</w:t>
            </w:r>
            <w:r w:rsidR="00DC5A60" w:rsidRPr="00DC5A60">
              <w:rPr>
                <w:rFonts w:ascii="Times New Roman" w:hAnsi="Times New Roman" w:cs="Times New Roman"/>
              </w:rPr>
              <w:t xml:space="preserve"> </w:t>
            </w:r>
            <w:r>
              <w:rPr>
                <w:rFonts w:ascii="Times New Roman" w:hAnsi="Times New Roman" w:cs="Times New Roman"/>
              </w:rPr>
              <w:t>instruments financiers à terme</w:t>
            </w:r>
            <w:r w:rsidR="00DC5A60" w:rsidRPr="00DC5A60">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immobilier</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R0220</w:t>
            </w:r>
          </w:p>
        </w:tc>
        <w:tc>
          <w:tcPr>
            <w:tcW w:w="6095" w:type="dxa"/>
            <w:hideMark/>
          </w:tcPr>
          <w:p w:rsidR="00DC5A60" w:rsidRPr="00DC5A60" w:rsidRDefault="00435D42"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sur </w:t>
            </w:r>
            <w:r w:rsidR="00DC5A60" w:rsidRPr="00DC5A60">
              <w:rPr>
                <w:rFonts w:ascii="Times New Roman" w:hAnsi="Times New Roman" w:cs="Times New Roman"/>
              </w:rPr>
              <w:t>immeubles d'exploitation</w:t>
            </w:r>
            <w:r>
              <w:rPr>
                <w:rFonts w:ascii="Times New Roman" w:hAnsi="Times New Roman" w:cs="Times New Roman"/>
              </w:rPr>
              <w:t xml:space="preserve"> ou</w:t>
            </w:r>
            <w:r w:rsidR="00DC5A60" w:rsidRPr="00DC5A60">
              <w:rPr>
                <w:rFonts w:ascii="Times New Roman" w:hAnsi="Times New Roman" w:cs="Times New Roman"/>
              </w:rPr>
              <w:t xml:space="preserve"> de placement et </w:t>
            </w:r>
            <w:r>
              <w:rPr>
                <w:rFonts w:ascii="Times New Roman" w:hAnsi="Times New Roman" w:cs="Times New Roman"/>
              </w:rPr>
              <w:t xml:space="preserve">sur </w:t>
            </w:r>
            <w:r w:rsidR="00DC5A60" w:rsidRPr="00DC5A60">
              <w:rPr>
                <w:rFonts w:ascii="Times New Roman" w:hAnsi="Times New Roman" w:cs="Times New Roman"/>
              </w:rPr>
              <w:t>parts de société</w:t>
            </w:r>
            <w:r>
              <w:rPr>
                <w:rFonts w:ascii="Times New Roman" w:hAnsi="Times New Roman" w:cs="Times New Roman"/>
              </w:rPr>
              <w:t>s</w:t>
            </w:r>
            <w:r w:rsidR="00DC5A60" w:rsidRPr="00DC5A60">
              <w:rPr>
                <w:rFonts w:ascii="Times New Roman" w:hAnsi="Times New Roman" w:cs="Times New Roman"/>
              </w:rPr>
              <w:t xml:space="preserve"> immobilières.</w:t>
            </w:r>
          </w:p>
        </w:tc>
      </w:tr>
      <w:tr w:rsidR="00DC5A60" w:rsidRPr="00DC5A60" w:rsidTr="005F5748">
        <w:trPr>
          <w:cantSplit/>
        </w:trPr>
        <w:tc>
          <w:tcPr>
            <w:tcW w:w="1951" w:type="dxa"/>
            <w:hideMark/>
          </w:tcPr>
          <w:p w:rsidR="00DC5A60" w:rsidRPr="00DC5A60" w:rsidRDefault="00DC5A60" w:rsidP="00E70992">
            <w:pPr>
              <w:snapToGrid w:val="0"/>
              <w:ind w:left="284"/>
              <w:rPr>
                <w:rFonts w:ascii="Times New Roman" w:hAnsi="Times New Roman" w:cs="Times New Roman"/>
              </w:rPr>
            </w:pPr>
            <w:r w:rsidRPr="00DC5A60">
              <w:rPr>
                <w:rFonts w:ascii="Times New Roman" w:hAnsi="Times New Roman" w:cs="Times New Roman"/>
              </w:rPr>
              <w:t>dont mouvements sur réserve de capitalisation</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R0230</w:t>
            </w:r>
          </w:p>
        </w:tc>
        <w:tc>
          <w:tcPr>
            <w:tcW w:w="6095" w:type="dxa"/>
            <w:hideMark/>
          </w:tcPr>
          <w:p w:rsidR="00DC5A60" w:rsidRPr="00DC5A60" w:rsidRDefault="00A36CD1" w:rsidP="00A36CD1">
            <w:pPr>
              <w:snapToGrid w:val="0"/>
              <w:jc w:val="both"/>
              <w:rPr>
                <w:rFonts w:ascii="Times New Roman" w:hAnsi="Times New Roman" w:cs="Times New Roman"/>
              </w:rPr>
            </w:pPr>
            <w:r>
              <w:rPr>
                <w:rFonts w:ascii="Times New Roman" w:hAnsi="Times New Roman" w:cs="Times New Roman"/>
              </w:rPr>
              <w:t>Solde d</w:t>
            </w:r>
            <w:r w:rsidRPr="00DC5A60">
              <w:rPr>
                <w:rFonts w:ascii="Times New Roman" w:hAnsi="Times New Roman" w:cs="Times New Roman"/>
              </w:rPr>
              <w:t>es mouvements sur réserve de capitalisation</w:t>
            </w:r>
            <w:r>
              <w:rPr>
                <w:rFonts w:ascii="Times New Roman" w:hAnsi="Times New Roman" w:cs="Times New Roman"/>
              </w:rPr>
              <w:t xml:space="preserve"> enregistrés dans les comptes 7645 et 6645 correspondant</w:t>
            </w:r>
            <w:r w:rsidR="00DC5A60" w:rsidRPr="00DC5A60">
              <w:rPr>
                <w:rFonts w:ascii="Times New Roman" w:hAnsi="Times New Roman" w:cs="Times New Roman"/>
              </w:rPr>
              <w:t xml:space="preserve"> </w:t>
            </w:r>
            <w:r>
              <w:rPr>
                <w:rFonts w:ascii="Times New Roman" w:hAnsi="Times New Roman" w:cs="Times New Roman"/>
              </w:rPr>
              <w:t>aux</w:t>
            </w:r>
            <w:r w:rsidR="00DC5A60" w:rsidRPr="00DC5A60">
              <w:rPr>
                <w:rFonts w:ascii="Times New Roman" w:hAnsi="Times New Roman" w:cs="Times New Roman"/>
              </w:rPr>
              <w:t xml:space="preserve"> cessions de titres obligataires.</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R0240</w:t>
            </w:r>
          </w:p>
        </w:tc>
        <w:tc>
          <w:tcPr>
            <w:tcW w:w="6095" w:type="dxa"/>
            <w:hideMark/>
          </w:tcPr>
          <w:p w:rsidR="00DC5A60" w:rsidRPr="00DC5A60" w:rsidRDefault="00401BF9" w:rsidP="002308ED">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00DC5A60" w:rsidRPr="00DC5A60">
              <w:rPr>
                <w:rFonts w:ascii="Times New Roman" w:hAnsi="Times New Roman" w:cs="Times New Roman"/>
              </w:rPr>
              <w:t xml:space="preserve"> sur d'autres titres que ceux concernés par les </w:t>
            </w:r>
            <w:r>
              <w:rPr>
                <w:rFonts w:ascii="Times New Roman" w:hAnsi="Times New Roman" w:cs="Times New Roman"/>
              </w:rPr>
              <w:t xml:space="preserve">lignes R0190 à </w:t>
            </w:r>
            <w:r w:rsidR="002308ED">
              <w:rPr>
                <w:rFonts w:ascii="Times New Roman" w:hAnsi="Times New Roman" w:cs="Times New Roman"/>
              </w:rPr>
              <w:t>R0230</w:t>
            </w:r>
            <w:r w:rsidR="00DC5A60" w:rsidRPr="00DC5A60">
              <w:rPr>
                <w:rFonts w:ascii="Times New Roman" w:hAnsi="Times New Roman" w:cs="Times New Roman"/>
              </w:rPr>
              <w:t>.</w:t>
            </w:r>
          </w:p>
        </w:tc>
      </w:tr>
      <w:tr w:rsidR="003843AF" w:rsidRPr="008E0484" w:rsidTr="005F5748">
        <w:trPr>
          <w:cantSplit/>
        </w:trPr>
        <w:tc>
          <w:tcPr>
            <w:tcW w:w="1951" w:type="dxa"/>
          </w:tcPr>
          <w:p w:rsidR="003843AF" w:rsidRPr="008E0484" w:rsidRDefault="003843AF" w:rsidP="00CE3064">
            <w:pPr>
              <w:snapToGrid w:val="0"/>
              <w:ind w:left="284"/>
              <w:rPr>
                <w:rFonts w:ascii="Times New Roman" w:hAnsi="Times New Roman" w:cs="Times New Roman"/>
              </w:rPr>
            </w:pPr>
            <w:r w:rsidRPr="009F4874">
              <w:rPr>
                <w:rFonts w:ascii="Times New Roman" w:hAnsi="Times New Roman" w:cs="Times New Roman"/>
              </w:rPr>
              <w:t>dont profit de change</w:t>
            </w:r>
          </w:p>
        </w:tc>
        <w:tc>
          <w:tcPr>
            <w:tcW w:w="1134" w:type="dxa"/>
          </w:tcPr>
          <w:p w:rsidR="003843AF" w:rsidRPr="008E0484" w:rsidRDefault="003843AF" w:rsidP="00625ECA">
            <w:pPr>
              <w:snapToGrid w:val="0"/>
              <w:rPr>
                <w:rFonts w:ascii="Times New Roman" w:hAnsi="Times New Roman" w:cs="Times New Roman"/>
              </w:rPr>
            </w:pPr>
            <w:r>
              <w:rPr>
                <w:rFonts w:ascii="Times New Roman" w:hAnsi="Times New Roman" w:cs="Times New Roman"/>
              </w:rPr>
              <w:t>R0241</w:t>
            </w:r>
          </w:p>
        </w:tc>
        <w:tc>
          <w:tcPr>
            <w:tcW w:w="6095" w:type="dxa"/>
          </w:tcPr>
          <w:p w:rsidR="003843AF" w:rsidRPr="008E0484" w:rsidRDefault="008E0EE5" w:rsidP="008E0EE5">
            <w:pPr>
              <w:snapToGrid w:val="0"/>
              <w:jc w:val="both"/>
              <w:rPr>
                <w:rFonts w:ascii="Times New Roman" w:hAnsi="Times New Roman" w:cs="Times New Roman"/>
              </w:rPr>
            </w:pPr>
            <w:r>
              <w:rPr>
                <w:rFonts w:ascii="Times New Roman" w:hAnsi="Times New Roman" w:cs="Times New Roman"/>
              </w:rPr>
              <w:t>Montant des profits de change sur les placements (hors placements UC) e</w:t>
            </w:r>
            <w:r w:rsidR="003843AF">
              <w:rPr>
                <w:rFonts w:ascii="Times New Roman" w:hAnsi="Times New Roman" w:cs="Times New Roman"/>
              </w:rPr>
              <w:t>nregistrés dans le</w:t>
            </w:r>
            <w:r>
              <w:rPr>
                <w:rFonts w:ascii="Times New Roman" w:hAnsi="Times New Roman" w:cs="Times New Roman"/>
              </w:rPr>
              <w:t>s</w:t>
            </w:r>
            <w:r w:rsidR="003843AF">
              <w:rPr>
                <w:rFonts w:ascii="Times New Roman" w:hAnsi="Times New Roman" w:cs="Times New Roman"/>
              </w:rPr>
              <w:t xml:space="preserve"> compte</w:t>
            </w:r>
            <w:r>
              <w:rPr>
                <w:rFonts w:ascii="Times New Roman" w:hAnsi="Times New Roman" w:cs="Times New Roman"/>
              </w:rPr>
              <w:t>s</w:t>
            </w:r>
            <w:r w:rsidR="003843AF">
              <w:rPr>
                <w:rFonts w:ascii="Times New Roman" w:hAnsi="Times New Roman" w:cs="Times New Roman"/>
              </w:rPr>
              <w:t xml:space="preserve"> </w:t>
            </w:r>
            <w:r w:rsidR="003843AF" w:rsidRPr="009F4874">
              <w:rPr>
                <w:rFonts w:ascii="Times New Roman" w:hAnsi="Times New Roman" w:cs="Times New Roman"/>
              </w:rPr>
              <w:t xml:space="preserve">765 </w:t>
            </w:r>
            <w:r>
              <w:rPr>
                <w:rFonts w:ascii="Times New Roman" w:hAnsi="Times New Roman" w:cs="Times New Roman"/>
              </w:rPr>
              <w:t>(tous types d’instruments financiers confondus).</w:t>
            </w:r>
          </w:p>
        </w:tc>
      </w:tr>
      <w:tr w:rsidR="003843AF" w:rsidRPr="008E0484" w:rsidTr="005F5748">
        <w:trPr>
          <w:cantSplit/>
        </w:trPr>
        <w:tc>
          <w:tcPr>
            <w:tcW w:w="1951" w:type="dxa"/>
          </w:tcPr>
          <w:p w:rsidR="003843AF" w:rsidRDefault="003843AF" w:rsidP="000115DE">
            <w:pPr>
              <w:snapToGrid w:val="0"/>
              <w:ind w:left="284"/>
              <w:rPr>
                <w:rFonts w:ascii="Times New Roman" w:hAnsi="Times New Roman" w:cs="Times New Roman"/>
              </w:rPr>
            </w:pPr>
            <w:r>
              <w:rPr>
                <w:rFonts w:ascii="Times New Roman" w:hAnsi="Times New Roman" w:cs="Times New Roman"/>
              </w:rPr>
              <w:t>dont perte de change</w:t>
            </w:r>
          </w:p>
          <w:p w:rsidR="003843AF" w:rsidRDefault="003843AF" w:rsidP="000115DE">
            <w:pPr>
              <w:snapToGrid w:val="0"/>
              <w:ind w:left="284"/>
              <w:rPr>
                <w:rFonts w:ascii="Times New Roman" w:hAnsi="Times New Roman" w:cs="Times New Roman"/>
              </w:rPr>
            </w:pPr>
          </w:p>
          <w:p w:rsidR="003843AF" w:rsidRPr="008E0484" w:rsidRDefault="003843AF" w:rsidP="00CE3064">
            <w:pPr>
              <w:snapToGrid w:val="0"/>
              <w:ind w:left="284"/>
              <w:rPr>
                <w:rFonts w:ascii="Times New Roman" w:hAnsi="Times New Roman" w:cs="Times New Roman"/>
              </w:rPr>
            </w:pPr>
          </w:p>
        </w:tc>
        <w:tc>
          <w:tcPr>
            <w:tcW w:w="1134" w:type="dxa"/>
          </w:tcPr>
          <w:p w:rsidR="003843AF" w:rsidRDefault="003843AF" w:rsidP="000115DE">
            <w:pPr>
              <w:snapToGrid w:val="0"/>
              <w:rPr>
                <w:rFonts w:ascii="Times New Roman" w:hAnsi="Times New Roman" w:cs="Times New Roman"/>
              </w:rPr>
            </w:pPr>
            <w:r>
              <w:rPr>
                <w:rFonts w:ascii="Times New Roman" w:hAnsi="Times New Roman" w:cs="Times New Roman"/>
              </w:rPr>
              <w:t>R0242</w:t>
            </w:r>
          </w:p>
          <w:p w:rsidR="003843AF" w:rsidRDefault="003843AF" w:rsidP="000115DE">
            <w:pPr>
              <w:snapToGrid w:val="0"/>
              <w:rPr>
                <w:rFonts w:ascii="Times New Roman" w:hAnsi="Times New Roman" w:cs="Times New Roman"/>
              </w:rPr>
            </w:pPr>
          </w:p>
          <w:p w:rsidR="003843AF" w:rsidRPr="008E0484" w:rsidRDefault="003843AF" w:rsidP="00625ECA">
            <w:pPr>
              <w:snapToGrid w:val="0"/>
              <w:rPr>
                <w:rFonts w:ascii="Times New Roman" w:hAnsi="Times New Roman" w:cs="Times New Roman"/>
              </w:rPr>
            </w:pPr>
          </w:p>
        </w:tc>
        <w:tc>
          <w:tcPr>
            <w:tcW w:w="6095" w:type="dxa"/>
          </w:tcPr>
          <w:p w:rsidR="003843AF" w:rsidRDefault="008E0EE5" w:rsidP="000115DE">
            <w:pPr>
              <w:snapToGrid w:val="0"/>
              <w:jc w:val="both"/>
              <w:rPr>
                <w:rFonts w:ascii="Times New Roman" w:hAnsi="Times New Roman" w:cs="Times New Roman"/>
              </w:rPr>
            </w:pPr>
            <w:r>
              <w:rPr>
                <w:rFonts w:ascii="Times New Roman" w:hAnsi="Times New Roman" w:cs="Times New Roman"/>
              </w:rPr>
              <w:t>Montant des pertes de change sur les placements (hors placements UC) enregistrés dans les comptes 6</w:t>
            </w:r>
            <w:r w:rsidRPr="009F4874">
              <w:rPr>
                <w:rFonts w:ascii="Times New Roman" w:hAnsi="Times New Roman" w:cs="Times New Roman"/>
              </w:rPr>
              <w:t xml:space="preserve">65 </w:t>
            </w:r>
            <w:r>
              <w:rPr>
                <w:rFonts w:ascii="Times New Roman" w:hAnsi="Times New Roman" w:cs="Times New Roman"/>
              </w:rPr>
              <w:t>(tous types d’instruments financiers confondus).</w:t>
            </w:r>
          </w:p>
          <w:p w:rsidR="003843AF" w:rsidRPr="008E0484" w:rsidRDefault="003843AF" w:rsidP="00CE3064">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446FF4">
            <w:pPr>
              <w:snapToGrid w:val="0"/>
              <w:rPr>
                <w:rFonts w:ascii="Times New Roman" w:hAnsi="Times New Roman" w:cs="Times New Roman"/>
              </w:rPr>
            </w:pPr>
            <w:r w:rsidRPr="00DC5A60">
              <w:rPr>
                <w:rFonts w:ascii="Times New Roman" w:hAnsi="Times New Roman" w:cs="Times New Roman"/>
              </w:rPr>
              <w:t xml:space="preserve">Dotations nettes de reprises aux provisions financières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R0250</w:t>
            </w:r>
          </w:p>
        </w:tc>
        <w:tc>
          <w:tcPr>
            <w:tcW w:w="6095" w:type="dxa"/>
            <w:hideMark/>
          </w:tcPr>
          <w:p w:rsidR="003843AF" w:rsidRDefault="003843AF" w:rsidP="008E4964">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 xml:space="preserve">mouvements nets (dotations nettes de reprises) des provisions pour dépréciations </w:t>
            </w:r>
            <w:r w:rsidRPr="0000494A">
              <w:rPr>
                <w:rFonts w:ascii="Times New Roman" w:hAnsi="Times New Roman" w:cs="Times New Roman"/>
              </w:rPr>
              <w:t>de</w:t>
            </w:r>
            <w:r>
              <w:rPr>
                <w:rFonts w:ascii="Times New Roman" w:hAnsi="Times New Roman" w:cs="Times New Roman"/>
              </w:rPr>
              <w:t>s</w:t>
            </w:r>
            <w:r w:rsidRPr="0000494A">
              <w:rPr>
                <w:rFonts w:ascii="Times New Roman" w:hAnsi="Times New Roman" w:cs="Times New Roman"/>
              </w:rPr>
              <w:t xml:space="preserve"> placements</w:t>
            </w:r>
            <w:r>
              <w:rPr>
                <w:rFonts w:ascii="Times New Roman" w:hAnsi="Times New Roman" w:cs="Times New Roman"/>
              </w:rPr>
              <w:t xml:space="preserve"> enregistrées dans les comptes 6696 et 769.</w:t>
            </w:r>
          </w:p>
          <w:p w:rsidR="003843AF" w:rsidRPr="00DC5A60" w:rsidRDefault="003843AF" w:rsidP="0062010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26</w:t>
            </w:r>
            <w:r w:rsidRPr="0000494A">
              <w:rPr>
                <w:rFonts w:ascii="Times New Roman" w:hAnsi="Times New Roman" w:cs="Times New Roman"/>
              </w:rPr>
              <w:t>0 à R0</w:t>
            </w:r>
            <w:r>
              <w:rPr>
                <w:rFonts w:ascii="Times New Roman" w:hAnsi="Times New Roman" w:cs="Times New Roman"/>
              </w:rPr>
              <w:t>30</w:t>
            </w:r>
            <w:r w:rsidRPr="0000494A">
              <w:rPr>
                <w:rFonts w:ascii="Times New Roman" w:hAnsi="Times New Roman" w:cs="Times New Roman"/>
              </w:rPr>
              <w:t>0.</w:t>
            </w: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R0260</w:t>
            </w:r>
          </w:p>
        </w:tc>
        <w:tc>
          <w:tcPr>
            <w:tcW w:w="6095" w:type="dxa"/>
            <w:hideMark/>
          </w:tcPr>
          <w:p w:rsidR="003843AF" w:rsidRPr="00DC5A60" w:rsidRDefault="003843AF" w:rsidP="00D1145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w:t>
            </w:r>
            <w:r w:rsidRPr="00E6376B">
              <w:rPr>
                <w:rFonts w:ascii="Times New Roman" w:hAnsi="Times New Roman" w:cs="Times New Roman"/>
              </w:rPr>
              <w:t xml:space="preserve"> </w:t>
            </w:r>
            <w:r>
              <w:rPr>
                <w:rFonts w:ascii="Times New Roman" w:hAnsi="Times New Roman" w:cs="Times New Roman"/>
              </w:rPr>
              <w:t xml:space="preserve">nets </w:t>
            </w:r>
            <w:r w:rsidRPr="00E6376B">
              <w:rPr>
                <w:rFonts w:ascii="Times New Roman" w:hAnsi="Times New Roman" w:cs="Times New Roman"/>
              </w:rPr>
              <w:t xml:space="preserve">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actions et titres assimilés (SICAV, FCP, OPCVM…)</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 xml:space="preserve">dont obligations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R0270</w:t>
            </w:r>
          </w:p>
        </w:tc>
        <w:tc>
          <w:tcPr>
            <w:tcW w:w="6095" w:type="dxa"/>
            <w:hideMark/>
          </w:tcPr>
          <w:p w:rsidR="003843AF" w:rsidRPr="00DC5A60" w:rsidRDefault="003843AF" w:rsidP="00CE1DAB">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obligations et titres assimilés (Obligations, Bons du trésor, TCN, …)</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7E01A5">
            <w:pPr>
              <w:snapToGrid w:val="0"/>
              <w:ind w:left="284"/>
              <w:rPr>
                <w:rFonts w:ascii="Times New Roman" w:hAnsi="Times New Roman" w:cs="Times New Roman"/>
              </w:rPr>
            </w:pPr>
            <w:r w:rsidRPr="00DC5A60">
              <w:rPr>
                <w:rFonts w:ascii="Times New Roman" w:hAnsi="Times New Roman" w:cs="Times New Roman"/>
              </w:rPr>
              <w:t xml:space="preserve">dont immobilier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R0280</w:t>
            </w:r>
          </w:p>
        </w:tc>
        <w:tc>
          <w:tcPr>
            <w:tcW w:w="6095" w:type="dxa"/>
            <w:hideMark/>
          </w:tcPr>
          <w:p w:rsidR="003843AF" w:rsidRPr="00DC5A60" w:rsidRDefault="003843AF">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placements immobiliers.</w:t>
            </w:r>
          </w:p>
          <w:p w:rsidR="003843AF" w:rsidRPr="00DC5A60" w:rsidRDefault="003843AF">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produits dérivés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R0290</w:t>
            </w:r>
          </w:p>
        </w:tc>
        <w:tc>
          <w:tcPr>
            <w:tcW w:w="6095" w:type="dxa"/>
            <w:hideMark/>
          </w:tcPr>
          <w:p w:rsidR="003843AF" w:rsidRPr="00DC5A60" w:rsidRDefault="003843AF" w:rsidP="00D875C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et 6696 relative aux instruments financiers à terme.</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R0300</w:t>
            </w:r>
          </w:p>
        </w:tc>
        <w:tc>
          <w:tcPr>
            <w:tcW w:w="6095" w:type="dxa"/>
            <w:hideMark/>
          </w:tcPr>
          <w:p w:rsidR="003843AF" w:rsidRPr="00DC5A60" w:rsidRDefault="003843AF" w:rsidP="007E01A5">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titres autres que</w:t>
            </w:r>
            <w:r>
              <w:rPr>
                <w:rFonts w:ascii="Times New Roman" w:hAnsi="Times New Roman" w:cs="Times New Roman"/>
              </w:rPr>
              <w:t xml:space="preserve"> ceux concernés par les lignes</w:t>
            </w:r>
            <w:r w:rsidRPr="00DC5A60">
              <w:rPr>
                <w:rFonts w:ascii="Times New Roman" w:hAnsi="Times New Roman" w:cs="Times New Roman"/>
              </w:rPr>
              <w:t xml:space="preserve"> </w:t>
            </w:r>
            <w:r>
              <w:rPr>
                <w:rFonts w:ascii="Times New Roman" w:hAnsi="Times New Roman" w:cs="Times New Roman"/>
              </w:rPr>
              <w:t>R0260 à R0300</w:t>
            </w:r>
            <w:r w:rsidRPr="00DC5A60">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sur UC</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R0310</w:t>
            </w:r>
          </w:p>
        </w:tc>
        <w:tc>
          <w:tcPr>
            <w:tcW w:w="6095" w:type="dxa"/>
            <w:hideMark/>
          </w:tcPr>
          <w:p w:rsidR="003843AF" w:rsidRPr="00E25F07" w:rsidRDefault="003843AF">
            <w:pPr>
              <w:snapToGrid w:val="0"/>
              <w:jc w:val="both"/>
              <w:rPr>
                <w:rFonts w:ascii="Times New Roman" w:hAnsi="Times New Roman" w:cs="Times New Roman"/>
              </w:rPr>
            </w:pPr>
            <w:r w:rsidRPr="00E25F07">
              <w:rPr>
                <w:rFonts w:ascii="Times New Roman" w:hAnsi="Times New Roman" w:cs="Times New Roman"/>
              </w:rPr>
              <w:t>Résultat financier relatif aux placements représentatifs des contrats en unités de compte incluant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résultats de cession des placements en unités de compte enregistrés dans les comptes 6642 et 7642 « Réévaluations »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produits des placements représentatifs des contrats en unités de compte exclus du montant renseigné dans la ligne R0010 ;</w:t>
            </w:r>
          </w:p>
          <w:p w:rsidR="003843AF" w:rsidRPr="00DC5A60"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charges de gestion des placements représentatifs des contrats en unités de compte exclues du montant renseigné dans la ligne R0090.</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lastRenderedPageBreak/>
              <w:t>Résultat financier des garanties donnant lieu à provision de diversification</w:t>
            </w:r>
          </w:p>
        </w:tc>
        <w:tc>
          <w:tcPr>
            <w:tcW w:w="1134" w:type="dxa"/>
          </w:tcPr>
          <w:p w:rsidR="003843AF" w:rsidRDefault="003843AF" w:rsidP="00F26D20">
            <w:pPr>
              <w:snapToGrid w:val="0"/>
              <w:rPr>
                <w:rFonts w:ascii="Times New Roman" w:hAnsi="Times New Roman" w:cs="Times New Roman"/>
              </w:rPr>
            </w:pPr>
            <w:r>
              <w:rPr>
                <w:rFonts w:ascii="Times New Roman" w:hAnsi="Times New Roman" w:cs="Times New Roman"/>
              </w:rPr>
              <w:t>R0320</w:t>
            </w:r>
          </w:p>
        </w:tc>
        <w:tc>
          <w:tcPr>
            <w:tcW w:w="6095" w:type="dxa"/>
          </w:tcPr>
          <w:p w:rsidR="003843AF" w:rsidRPr="00E25F07" w:rsidRDefault="003843AF">
            <w:pPr>
              <w:snapToGrid w:val="0"/>
              <w:jc w:val="both"/>
              <w:rPr>
                <w:rFonts w:ascii="Times New Roman" w:hAnsi="Times New Roman" w:cs="Times New Roman"/>
              </w:rPr>
            </w:pPr>
            <w:r w:rsidRPr="00DC5A60">
              <w:rPr>
                <w:rFonts w:ascii="Times New Roman" w:hAnsi="Times New Roman" w:cs="Times New Roman"/>
              </w:rPr>
              <w:t>Résultat financier des garanties donnant lieu à provision de diversification (garanties régies par l’ordonn</w:t>
            </w:r>
            <w:r>
              <w:rPr>
                <w:rFonts w:ascii="Times New Roman" w:hAnsi="Times New Roman" w:cs="Times New Roman"/>
              </w:rPr>
              <w:t>ance 2014-696 du 26 juin 2014) enregistré dans les c</w:t>
            </w:r>
            <w:r w:rsidRPr="00DC5A60">
              <w:rPr>
                <w:rFonts w:ascii="Times New Roman" w:hAnsi="Times New Roman" w:cs="Times New Roman"/>
              </w:rPr>
              <w:t>omptes 667 et 767</w:t>
            </w:r>
            <w:r>
              <w:rPr>
                <w:rFonts w:ascii="Times New Roman" w:hAnsi="Times New Roman" w:cs="Times New Roman"/>
              </w:rPr>
              <w:t>.</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t>Total</w:t>
            </w:r>
          </w:p>
        </w:tc>
        <w:tc>
          <w:tcPr>
            <w:tcW w:w="1134" w:type="dxa"/>
          </w:tcPr>
          <w:p w:rsidR="003843AF" w:rsidRDefault="003843AF" w:rsidP="00DC5A60">
            <w:pPr>
              <w:snapToGrid w:val="0"/>
              <w:rPr>
                <w:rFonts w:ascii="Times New Roman" w:hAnsi="Times New Roman" w:cs="Times New Roman"/>
              </w:rPr>
            </w:pPr>
            <w:r>
              <w:rPr>
                <w:rFonts w:ascii="Times New Roman" w:hAnsi="Times New Roman" w:cs="Times New Roman"/>
              </w:rPr>
              <w:t>R0330</w:t>
            </w:r>
            <w:r w:rsidRPr="000D3E28">
              <w:rPr>
                <w:rStyle w:val="Appelnotedebasdep"/>
                <w:rFonts w:ascii="Times New Roman" w:hAnsi="Times New Roman" w:cs="Times New Roman"/>
              </w:rPr>
              <w:footnoteReference w:id="1"/>
            </w:r>
          </w:p>
        </w:tc>
        <w:tc>
          <w:tcPr>
            <w:tcW w:w="6095" w:type="dxa"/>
          </w:tcPr>
          <w:p w:rsidR="003843AF" w:rsidRDefault="003843AF" w:rsidP="009E46C5">
            <w:pPr>
              <w:snapToGrid w:val="0"/>
              <w:jc w:val="both"/>
              <w:rPr>
                <w:rFonts w:ascii="Times New Roman" w:hAnsi="Times New Roman" w:cs="Times New Roman"/>
              </w:rPr>
            </w:pPr>
            <w:r>
              <w:rPr>
                <w:rFonts w:ascii="Times New Roman" w:hAnsi="Times New Roman" w:cs="Times New Roman"/>
              </w:rPr>
              <w:t xml:space="preserve">Montant du résultat financier </w:t>
            </w:r>
            <w:proofErr w:type="gramStart"/>
            <w:r>
              <w:rPr>
                <w:rFonts w:ascii="Times New Roman" w:hAnsi="Times New Roman" w:cs="Times New Roman"/>
              </w:rPr>
              <w:t>calculé</w:t>
            </w:r>
            <w:proofErr w:type="gramEnd"/>
            <w:r>
              <w:rPr>
                <w:rFonts w:ascii="Times New Roman" w:hAnsi="Times New Roman" w:cs="Times New Roman"/>
              </w:rPr>
              <w:t xml:space="preserve"> selon la formule suivante :</w:t>
            </w:r>
          </w:p>
          <w:p w:rsidR="003843AF" w:rsidRPr="00E25F07" w:rsidRDefault="003843AF" w:rsidP="002308ED">
            <w:pPr>
              <w:snapToGrid w:val="0"/>
              <w:jc w:val="both"/>
              <w:rPr>
                <w:rFonts w:ascii="Times New Roman" w:hAnsi="Times New Roman" w:cs="Times New Roman"/>
              </w:rPr>
            </w:pPr>
            <w:r>
              <w:rPr>
                <w:rFonts w:ascii="Times New Roman" w:hAnsi="Times New Roman" w:cs="Times New Roman"/>
              </w:rPr>
              <w:t xml:space="preserve">R0330 = R0010 – </w:t>
            </w:r>
            <w:r w:rsidR="002308ED">
              <w:rPr>
                <w:rFonts w:ascii="Times New Roman" w:hAnsi="Times New Roman" w:cs="Times New Roman"/>
              </w:rPr>
              <w:t>R0090</w:t>
            </w:r>
            <w:r>
              <w:rPr>
                <w:rFonts w:ascii="Times New Roman" w:hAnsi="Times New Roman" w:cs="Times New Roman"/>
              </w:rPr>
              <w:t xml:space="preserve"> + </w:t>
            </w:r>
            <w:r w:rsidR="002308ED">
              <w:rPr>
                <w:rFonts w:ascii="Times New Roman" w:hAnsi="Times New Roman" w:cs="Times New Roman"/>
              </w:rPr>
              <w:t>R0180</w:t>
            </w:r>
            <w:r>
              <w:rPr>
                <w:rFonts w:ascii="Times New Roman" w:hAnsi="Times New Roman" w:cs="Times New Roman"/>
              </w:rPr>
              <w:t xml:space="preserve"> – R0250 + R0310 + R0320</w:t>
            </w:r>
          </w:p>
        </w:tc>
      </w:tr>
    </w:tbl>
    <w:p w:rsidR="00E47B1C" w:rsidRDefault="00E47B1C">
      <w:pPr>
        <w:snapToGrid w:val="0"/>
        <w:rPr>
          <w:rFonts w:ascii="Times New Roman" w:hAnsi="Times New Roman" w:cs="Times New Roman"/>
        </w:rPr>
        <w:sectPr w:rsidR="00E47B1C">
          <w:footerReference w:type="default" r:id="rId9"/>
          <w:footnotePr>
            <w:numFmt w:val="chicago"/>
          </w:footnotePr>
          <w:pgSz w:w="11906" w:h="16838"/>
          <w:pgMar w:top="1417" w:right="1417" w:bottom="1417" w:left="1417" w:header="708" w:footer="708" w:gutter="0"/>
          <w:cols w:space="708"/>
          <w:docGrid w:linePitch="360"/>
        </w:sectPr>
      </w:pPr>
    </w:p>
    <w:p w:rsidR="00E47B1C" w:rsidRDefault="00E47B1C">
      <w:pPr>
        <w:snapToGrid w:val="0"/>
        <w:rPr>
          <w:rFonts w:ascii="Times New Roman" w:hAnsi="Times New Roman" w:cs="Times New Roman"/>
        </w:rPr>
        <w:sectPr w:rsidR="00E47B1C" w:rsidSect="00E47B1C">
          <w:footnotePr>
            <w:numFmt w:val="chicago"/>
          </w:footnotePr>
          <w:type w:val="continuous"/>
          <w:pgSz w:w="11906" w:h="16838"/>
          <w:pgMar w:top="1417" w:right="1417" w:bottom="1417" w:left="1417" w:header="708" w:footer="708" w:gutter="0"/>
          <w:cols w:space="708"/>
          <w:docGrid w:linePitch="360"/>
        </w:sectPr>
      </w:pP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p w:rsidR="00E70AF2" w:rsidRPr="004F44F2" w:rsidRDefault="008071D2" w:rsidP="00E70AF2">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C</w:t>
      </w:r>
      <w:r w:rsidR="00E70AF2">
        <w:rPr>
          <w:rFonts w:ascii="Times New Roman" w:eastAsia="Times New Roman" w:hAnsi="Times New Roman" w:cs="Times New Roman"/>
          <w:b/>
          <w:lang w:eastAsia="fr-FR"/>
        </w:rPr>
        <w:t>ontrôles</w:t>
      </w: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tbl>
      <w:tblPr>
        <w:tblStyle w:val="Grilledutableau"/>
        <w:tblW w:w="0" w:type="auto"/>
        <w:tblLook w:val="04A0" w:firstRow="1" w:lastRow="0" w:firstColumn="1" w:lastColumn="0" w:noHBand="0" w:noVBand="1"/>
      </w:tblPr>
      <w:tblGrid>
        <w:gridCol w:w="1951"/>
        <w:gridCol w:w="1843"/>
        <w:gridCol w:w="5386"/>
      </w:tblGrid>
      <w:tr w:rsidR="00824596" w:rsidRPr="004F44F2" w:rsidTr="00E66AE8">
        <w:tc>
          <w:tcPr>
            <w:tcW w:w="1951"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843" w:type="dxa"/>
          </w:tcPr>
          <w:p w:rsidR="00824596" w:rsidRPr="004F44F2" w:rsidRDefault="00824596" w:rsidP="000035D2">
            <w:pPr>
              <w:rPr>
                <w:rFonts w:ascii="Times New Roman" w:hAnsi="Times New Roman" w:cs="Times New Roman"/>
                <w:b/>
                <w:sz w:val="22"/>
                <w:szCs w:val="22"/>
              </w:rPr>
            </w:pPr>
            <w:r>
              <w:rPr>
                <w:rFonts w:ascii="Times New Roman" w:hAnsi="Times New Roman" w:cs="Times New Roman"/>
                <w:b/>
                <w:sz w:val="22"/>
                <w:szCs w:val="22"/>
              </w:rPr>
              <w:t>Numéro de cellule</w:t>
            </w:r>
          </w:p>
        </w:tc>
        <w:tc>
          <w:tcPr>
            <w:tcW w:w="5386"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9713A7" w:rsidRPr="00E66AE8" w:rsidTr="00E66AE8">
        <w:tc>
          <w:tcPr>
            <w:tcW w:w="1951" w:type="dxa"/>
            <w:hideMark/>
          </w:tcPr>
          <w:p w:rsidR="009713A7" w:rsidRPr="00DC5A60" w:rsidRDefault="00824596" w:rsidP="00824596">
            <w:pPr>
              <w:snapToGrid w:val="0"/>
              <w:rPr>
                <w:rFonts w:ascii="Times New Roman" w:hAnsi="Times New Roman" w:cs="Times New Roman"/>
              </w:rPr>
            </w:pPr>
            <w:r w:rsidRPr="00FD311D">
              <w:rPr>
                <w:rFonts w:ascii="Times New Roman" w:hAnsi="Times New Roman" w:cs="Times New Roman"/>
              </w:rPr>
              <w:t xml:space="preserve">Vérification de la cohérence des données renseignées avec </w:t>
            </w:r>
            <w:r>
              <w:rPr>
                <w:rFonts w:ascii="Times New Roman" w:hAnsi="Times New Roman" w:cs="Times New Roman"/>
              </w:rPr>
              <w:t xml:space="preserve">le compte de résultat </w:t>
            </w:r>
            <w:r w:rsidRPr="00FD311D">
              <w:rPr>
                <w:rFonts w:ascii="Times New Roman" w:hAnsi="Times New Roman" w:cs="Times New Roman"/>
              </w:rPr>
              <w:t>(contrôles inter-états)</w:t>
            </w:r>
          </w:p>
        </w:tc>
        <w:tc>
          <w:tcPr>
            <w:tcW w:w="1843" w:type="dxa"/>
            <w:hideMark/>
          </w:tcPr>
          <w:p w:rsidR="009713A7" w:rsidRPr="00DC5A60" w:rsidRDefault="00D403B2" w:rsidP="00D403B2">
            <w:pPr>
              <w:snapToGrid w:val="0"/>
              <w:rPr>
                <w:rFonts w:ascii="Times New Roman" w:hAnsi="Times New Roman" w:cs="Times New Roman"/>
              </w:rPr>
            </w:pPr>
            <w:r>
              <w:rPr>
                <w:rFonts w:ascii="Times New Roman" w:hAnsi="Times New Roman" w:cs="Times New Roman"/>
              </w:rPr>
              <w:t>R0330</w:t>
            </w:r>
            <w:r w:rsidR="00824596">
              <w:rPr>
                <w:rFonts w:ascii="Times New Roman" w:hAnsi="Times New Roman" w:cs="Times New Roman"/>
              </w:rPr>
              <w:t xml:space="preserve">/C0010, </w:t>
            </w:r>
            <w:r>
              <w:rPr>
                <w:rFonts w:ascii="Times New Roman" w:hAnsi="Times New Roman" w:cs="Times New Roman"/>
              </w:rPr>
              <w:t>R0330</w:t>
            </w:r>
            <w:r w:rsidR="00824596">
              <w:rPr>
                <w:rFonts w:ascii="Times New Roman" w:hAnsi="Times New Roman" w:cs="Times New Roman"/>
              </w:rPr>
              <w:t>/C0040</w:t>
            </w:r>
          </w:p>
        </w:tc>
        <w:tc>
          <w:tcPr>
            <w:tcW w:w="5386" w:type="dxa"/>
            <w:hideMark/>
          </w:tcPr>
          <w:p w:rsidR="009713A7" w:rsidRDefault="00E66AE8" w:rsidP="00C90447">
            <w:pPr>
              <w:snapToGrid w:val="0"/>
              <w:jc w:val="both"/>
              <w:rPr>
                <w:rFonts w:ascii="Times New Roman" w:hAnsi="Times New Roman" w:cs="Times New Roman"/>
              </w:rPr>
            </w:pPr>
            <w:r>
              <w:rPr>
                <w:rFonts w:ascii="Times New Roman" w:hAnsi="Times New Roman" w:cs="Times New Roman"/>
              </w:rPr>
              <w:t>Le total du résultat financier apparaissant dans cet état est égal à celui figurant dans le compte de résultat (à la somme des produits financiers et charges financières figurant dans le compte de résultat technique Vie et dans le compte de résultat non technique) :</w:t>
            </w:r>
          </w:p>
          <w:p w:rsidR="00E66AE8" w:rsidRDefault="00D403B2" w:rsidP="00E66AE8">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/C0010 = (R0020/C0040 – R0210/C0040) de l’état FR.03.01 + (R0030/C0010 – R0080/C0010) de l’état FR.03.03,</w:t>
            </w:r>
          </w:p>
          <w:p w:rsidR="00E66AE8" w:rsidRPr="00E66AE8" w:rsidRDefault="00D403B2" w:rsidP="00D403B2">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/C0040 = (R0020/C0050 – R0210/C0050) de l’état FR.03.01 + (R0030/C0020 – R0080/C0020) de l’état FR.03.03</w:t>
            </w:r>
          </w:p>
        </w:tc>
      </w:tr>
    </w:tbl>
    <w:p w:rsidR="009713A7" w:rsidRDefault="009713A7" w:rsidP="00575011">
      <w:pPr>
        <w:suppressAutoHyphens w:val="0"/>
        <w:spacing w:after="0" w:line="240" w:lineRule="auto"/>
        <w:rPr>
          <w:rFonts w:ascii="Times New Roman" w:eastAsia="Times New Roman" w:hAnsi="Times New Roman" w:cs="Times New Roman"/>
          <w:b/>
          <w:sz w:val="20"/>
          <w:szCs w:val="20"/>
          <w:lang w:eastAsia="fr-FR"/>
        </w:rPr>
      </w:pPr>
    </w:p>
    <w:p w:rsidR="00DC670A"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DC670A" w:rsidRPr="00E66AE8"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702D92">
      <w:pPr>
        <w:pStyle w:val="Paragraphedeliste"/>
        <w:pageBreakBefore/>
        <w:numPr>
          <w:ilvl w:val="0"/>
          <w:numId w:val="1"/>
        </w:numPr>
        <w:spacing w:after="0" w:line="240" w:lineRule="auto"/>
        <w:rPr>
          <w:rFonts w:ascii="Times New Roman" w:hAnsi="Times New Roman" w:cs="Times New Roman"/>
          <w:b/>
          <w:sz w:val="28"/>
          <w:szCs w:val="28"/>
          <w:u w:val="single"/>
        </w:rPr>
        <w:sectPr w:rsidR="00702D92" w:rsidSect="00E47B1C">
          <w:footnotePr>
            <w:numFmt w:val="chicago"/>
          </w:footnotePr>
          <w:type w:val="continuous"/>
          <w:pgSz w:w="11906" w:h="16838"/>
          <w:pgMar w:top="1417" w:right="1417" w:bottom="1417" w:left="1417" w:header="708" w:footer="708" w:gutter="0"/>
          <w:cols w:space="708"/>
          <w:docGrid w:linePitch="360"/>
        </w:sectPr>
      </w:pPr>
    </w:p>
    <w:p w:rsidR="00575011" w:rsidRPr="00DC670A" w:rsidRDefault="008B474A" w:rsidP="00702D92">
      <w:pPr>
        <w:pStyle w:val="Paragraphedeliste"/>
        <w:pageBreakBefore/>
        <w:numPr>
          <w:ilvl w:val="0"/>
          <w:numId w:val="1"/>
        </w:numPr>
        <w:spacing w:after="0" w:line="240" w:lineRule="auto"/>
        <w:rPr>
          <w:rFonts w:ascii="Times New Roman" w:hAnsi="Times New Roman" w:cs="Times New Roman"/>
          <w:b/>
          <w:sz w:val="28"/>
          <w:szCs w:val="28"/>
          <w:u w:val="single"/>
          <w:lang w:val="en-US"/>
        </w:rPr>
      </w:pPr>
      <w:r w:rsidRPr="00476396">
        <w:rPr>
          <w:rFonts w:ascii="Times New Roman" w:hAnsi="Times New Roman" w:cs="Times New Roman"/>
          <w:b/>
          <w:sz w:val="28"/>
          <w:szCs w:val="28"/>
          <w:u w:val="single"/>
        </w:rPr>
        <w:lastRenderedPageBreak/>
        <w:t>Tableau</w:t>
      </w:r>
      <w:r w:rsidR="00575011" w:rsidRPr="00476396">
        <w:rPr>
          <w:rFonts w:ascii="Times New Roman" w:hAnsi="Times New Roman" w:cs="Times New Roman"/>
          <w:b/>
          <w:sz w:val="28"/>
          <w:szCs w:val="28"/>
          <w:u w:val="single"/>
        </w:rPr>
        <w:t xml:space="preserve">  de l’état</w:t>
      </w:r>
      <w:r w:rsidR="00476396">
        <w:rPr>
          <w:rFonts w:ascii="Times New Roman" w:hAnsi="Times New Roman" w:cs="Times New Roman"/>
          <w:b/>
          <w:sz w:val="28"/>
          <w:szCs w:val="28"/>
          <w:u w:val="single"/>
        </w:rPr>
        <w:t xml:space="preserve"> </w:t>
      </w:r>
    </w:p>
    <w:p w:rsidR="00DC670A" w:rsidRDefault="00F72B87" w:rsidP="00DC670A">
      <w:pPr>
        <w:spacing w:after="0" w:line="240" w:lineRule="auto"/>
        <w:rPr>
          <w:rFonts w:ascii="Times New Roman" w:hAnsi="Times New Roman" w:cs="Times New Roman"/>
          <w:b/>
          <w:sz w:val="28"/>
          <w:szCs w:val="28"/>
          <w:u w:val="single"/>
          <w:lang w:val="en-US"/>
        </w:rPr>
      </w:pPr>
      <w:r w:rsidRPr="00F72B87">
        <w:rPr>
          <w:noProof/>
          <w:lang w:eastAsia="fr-FR"/>
        </w:rPr>
        <w:drawing>
          <wp:inline distT="0" distB="0" distL="0" distR="0" wp14:anchorId="0CB043FA" wp14:editId="612C8A23">
            <wp:extent cx="8891816" cy="3976777"/>
            <wp:effectExtent l="0" t="0" r="508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8889922" cy="3975930"/>
                    </a:xfrm>
                    <a:prstGeom prst="rect">
                      <a:avLst/>
                    </a:prstGeom>
                    <a:noFill/>
                    <a:ln>
                      <a:noFill/>
                    </a:ln>
                  </pic:spPr>
                </pic:pic>
              </a:graphicData>
            </a:graphic>
          </wp:inline>
        </w:drawing>
      </w:r>
    </w:p>
    <w:p w:rsidR="00DC670A" w:rsidRPr="00DC670A" w:rsidRDefault="00DC670A" w:rsidP="00DC670A">
      <w:pPr>
        <w:spacing w:after="0" w:line="240" w:lineRule="auto"/>
        <w:rPr>
          <w:rFonts w:ascii="Times New Roman" w:hAnsi="Times New Roman" w:cs="Times New Roman"/>
          <w:b/>
          <w:sz w:val="28"/>
          <w:szCs w:val="28"/>
          <w:u w:val="single"/>
          <w:lang w:val="en-US"/>
        </w:rPr>
      </w:pPr>
    </w:p>
    <w:sectPr w:rsidR="00DC670A" w:rsidRPr="00DC670A" w:rsidSect="00702D92">
      <w:footnotePr>
        <w:numFmt w:val="chicago"/>
      </w:footnotePr>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B1C" w:rsidRDefault="00E47B1C" w:rsidP="00E47B1C">
      <w:pPr>
        <w:spacing w:after="0" w:line="240" w:lineRule="auto"/>
      </w:pPr>
      <w:r>
        <w:separator/>
      </w:r>
    </w:p>
  </w:endnote>
  <w:endnote w:type="continuationSeparator" w:id="0">
    <w:p w:rsidR="00E47B1C" w:rsidRDefault="00E47B1C" w:rsidP="00E4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627578"/>
      <w:docPartObj>
        <w:docPartGallery w:val="Page Numbers (Bottom of Page)"/>
        <w:docPartUnique/>
      </w:docPartObj>
    </w:sdtPr>
    <w:sdtEndPr/>
    <w:sdtContent>
      <w:p w:rsidR="001C3F35" w:rsidRDefault="001C3F35">
        <w:pPr>
          <w:pStyle w:val="Pieddepage"/>
          <w:jc w:val="right"/>
        </w:pPr>
        <w:r>
          <w:fldChar w:fldCharType="begin"/>
        </w:r>
        <w:r>
          <w:instrText>PAGE   \* MERGEFORMAT</w:instrText>
        </w:r>
        <w:r>
          <w:fldChar w:fldCharType="separate"/>
        </w:r>
        <w:r w:rsidR="001A3A5C">
          <w:rPr>
            <w:noProof/>
          </w:rPr>
          <w:t>3</w:t>
        </w:r>
        <w:r>
          <w:fldChar w:fldCharType="end"/>
        </w:r>
      </w:p>
    </w:sdtContent>
  </w:sdt>
  <w:p w:rsidR="001C3F35" w:rsidRDefault="001C3F3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B1C" w:rsidRDefault="00E47B1C" w:rsidP="00E47B1C">
      <w:pPr>
        <w:spacing w:after="0" w:line="240" w:lineRule="auto"/>
      </w:pPr>
      <w:r>
        <w:separator/>
      </w:r>
    </w:p>
  </w:footnote>
  <w:footnote w:type="continuationSeparator" w:id="0">
    <w:p w:rsidR="00E47B1C" w:rsidRDefault="00E47B1C" w:rsidP="00E47B1C">
      <w:pPr>
        <w:spacing w:after="0" w:line="240" w:lineRule="auto"/>
      </w:pPr>
      <w:r>
        <w:continuationSeparator/>
      </w:r>
    </w:p>
  </w:footnote>
  <w:footnote w:id="1">
    <w:p w:rsidR="003843AF" w:rsidRDefault="003843AF" w:rsidP="00F26D20">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40FA"/>
    <w:multiLevelType w:val="hybridMultilevel"/>
    <w:tmpl w:val="D49CF174"/>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FF6730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2933E1D"/>
    <w:multiLevelType w:val="hybridMultilevel"/>
    <w:tmpl w:val="BC243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5F7F5F65"/>
    <w:multiLevelType w:val="hybridMultilevel"/>
    <w:tmpl w:val="DAE4E318"/>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6BB252D1"/>
    <w:multiLevelType w:val="hybridMultilevel"/>
    <w:tmpl w:val="A3A20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0"/>
  </w:num>
  <w:num w:numId="6">
    <w:abstractNumId w:val="4"/>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28"/>
    <w:rsid w:val="0000494A"/>
    <w:rsid w:val="00005683"/>
    <w:rsid w:val="000121EB"/>
    <w:rsid w:val="0002029F"/>
    <w:rsid w:val="00022DFB"/>
    <w:rsid w:val="00040B07"/>
    <w:rsid w:val="00054BBF"/>
    <w:rsid w:val="00057868"/>
    <w:rsid w:val="00061BFE"/>
    <w:rsid w:val="000669BF"/>
    <w:rsid w:val="0009371C"/>
    <w:rsid w:val="000B1948"/>
    <w:rsid w:val="000D458B"/>
    <w:rsid w:val="000F6017"/>
    <w:rsid w:val="00106DE4"/>
    <w:rsid w:val="0011377B"/>
    <w:rsid w:val="00130890"/>
    <w:rsid w:val="00140389"/>
    <w:rsid w:val="001612E7"/>
    <w:rsid w:val="00177AA8"/>
    <w:rsid w:val="00180295"/>
    <w:rsid w:val="0018494C"/>
    <w:rsid w:val="001948FA"/>
    <w:rsid w:val="001A2938"/>
    <w:rsid w:val="001A3A5C"/>
    <w:rsid w:val="001C3F35"/>
    <w:rsid w:val="001C6035"/>
    <w:rsid w:val="0020342C"/>
    <w:rsid w:val="00205FC2"/>
    <w:rsid w:val="00207AC4"/>
    <w:rsid w:val="00211E17"/>
    <w:rsid w:val="0021477F"/>
    <w:rsid w:val="002308ED"/>
    <w:rsid w:val="00235ABE"/>
    <w:rsid w:val="00242BAD"/>
    <w:rsid w:val="002525E0"/>
    <w:rsid w:val="002F3D17"/>
    <w:rsid w:val="00316E28"/>
    <w:rsid w:val="00331D96"/>
    <w:rsid w:val="00332396"/>
    <w:rsid w:val="003377B2"/>
    <w:rsid w:val="003474DC"/>
    <w:rsid w:val="00354B20"/>
    <w:rsid w:val="00372D97"/>
    <w:rsid w:val="00377C2D"/>
    <w:rsid w:val="003843AF"/>
    <w:rsid w:val="003A1719"/>
    <w:rsid w:val="003A5100"/>
    <w:rsid w:val="003D1079"/>
    <w:rsid w:val="003D1ED5"/>
    <w:rsid w:val="003D45B9"/>
    <w:rsid w:val="003F09AA"/>
    <w:rsid w:val="003F4983"/>
    <w:rsid w:val="00401BF9"/>
    <w:rsid w:val="00423C59"/>
    <w:rsid w:val="004315B8"/>
    <w:rsid w:val="004353C0"/>
    <w:rsid w:val="00435D42"/>
    <w:rsid w:val="00446FF4"/>
    <w:rsid w:val="004472B1"/>
    <w:rsid w:val="004560D2"/>
    <w:rsid w:val="00476396"/>
    <w:rsid w:val="004764C9"/>
    <w:rsid w:val="00484A84"/>
    <w:rsid w:val="004939BA"/>
    <w:rsid w:val="004A3C4E"/>
    <w:rsid w:val="004A6E34"/>
    <w:rsid w:val="004D44E4"/>
    <w:rsid w:val="004F0415"/>
    <w:rsid w:val="004F44F2"/>
    <w:rsid w:val="005042B6"/>
    <w:rsid w:val="00505F0F"/>
    <w:rsid w:val="005301D8"/>
    <w:rsid w:val="00531535"/>
    <w:rsid w:val="005324B3"/>
    <w:rsid w:val="005519B7"/>
    <w:rsid w:val="00554F8A"/>
    <w:rsid w:val="005653E6"/>
    <w:rsid w:val="00574501"/>
    <w:rsid w:val="005745B3"/>
    <w:rsid w:val="00575011"/>
    <w:rsid w:val="005B1FAB"/>
    <w:rsid w:val="005D36C9"/>
    <w:rsid w:val="005E6611"/>
    <w:rsid w:val="005F07A3"/>
    <w:rsid w:val="005F5748"/>
    <w:rsid w:val="00604C99"/>
    <w:rsid w:val="0061450E"/>
    <w:rsid w:val="0062010E"/>
    <w:rsid w:val="00625D2E"/>
    <w:rsid w:val="00625ECA"/>
    <w:rsid w:val="00673759"/>
    <w:rsid w:val="00690FDD"/>
    <w:rsid w:val="006B1BFD"/>
    <w:rsid w:val="006C2473"/>
    <w:rsid w:val="006F0495"/>
    <w:rsid w:val="00702D92"/>
    <w:rsid w:val="00734BF0"/>
    <w:rsid w:val="007730CD"/>
    <w:rsid w:val="007902BC"/>
    <w:rsid w:val="007B1418"/>
    <w:rsid w:val="007B6583"/>
    <w:rsid w:val="007C1F85"/>
    <w:rsid w:val="007C3DDD"/>
    <w:rsid w:val="007D2DCE"/>
    <w:rsid w:val="007E01A5"/>
    <w:rsid w:val="007E1260"/>
    <w:rsid w:val="008071D2"/>
    <w:rsid w:val="00812398"/>
    <w:rsid w:val="00824596"/>
    <w:rsid w:val="00835E88"/>
    <w:rsid w:val="00857E75"/>
    <w:rsid w:val="008A1428"/>
    <w:rsid w:val="008B1872"/>
    <w:rsid w:val="008B474A"/>
    <w:rsid w:val="008B6871"/>
    <w:rsid w:val="008B7DE1"/>
    <w:rsid w:val="008D7CCF"/>
    <w:rsid w:val="008E0484"/>
    <w:rsid w:val="008E0EE5"/>
    <w:rsid w:val="008E4964"/>
    <w:rsid w:val="008F4F0E"/>
    <w:rsid w:val="00901CDA"/>
    <w:rsid w:val="00912AC9"/>
    <w:rsid w:val="009314D0"/>
    <w:rsid w:val="00957304"/>
    <w:rsid w:val="00962844"/>
    <w:rsid w:val="009713A7"/>
    <w:rsid w:val="00977036"/>
    <w:rsid w:val="009C65BE"/>
    <w:rsid w:val="009E012E"/>
    <w:rsid w:val="009E2E43"/>
    <w:rsid w:val="009F4874"/>
    <w:rsid w:val="00A16224"/>
    <w:rsid w:val="00A16FCF"/>
    <w:rsid w:val="00A36CD1"/>
    <w:rsid w:val="00A446DA"/>
    <w:rsid w:val="00A63849"/>
    <w:rsid w:val="00A6547B"/>
    <w:rsid w:val="00AA0473"/>
    <w:rsid w:val="00AB1A88"/>
    <w:rsid w:val="00AB2B1E"/>
    <w:rsid w:val="00AD36F2"/>
    <w:rsid w:val="00B109ED"/>
    <w:rsid w:val="00B11088"/>
    <w:rsid w:val="00B11A77"/>
    <w:rsid w:val="00B2276D"/>
    <w:rsid w:val="00B235B9"/>
    <w:rsid w:val="00B24234"/>
    <w:rsid w:val="00B270CB"/>
    <w:rsid w:val="00B63DF2"/>
    <w:rsid w:val="00BA2794"/>
    <w:rsid w:val="00BA48B5"/>
    <w:rsid w:val="00BD4E26"/>
    <w:rsid w:val="00BE064D"/>
    <w:rsid w:val="00BE7F9F"/>
    <w:rsid w:val="00C3554D"/>
    <w:rsid w:val="00C36706"/>
    <w:rsid w:val="00C447F3"/>
    <w:rsid w:val="00C51DDF"/>
    <w:rsid w:val="00C94361"/>
    <w:rsid w:val="00CA1703"/>
    <w:rsid w:val="00CE1DAB"/>
    <w:rsid w:val="00CE6D6C"/>
    <w:rsid w:val="00D11453"/>
    <w:rsid w:val="00D403B2"/>
    <w:rsid w:val="00D5163F"/>
    <w:rsid w:val="00D530FE"/>
    <w:rsid w:val="00D60B60"/>
    <w:rsid w:val="00D875C3"/>
    <w:rsid w:val="00D95FD7"/>
    <w:rsid w:val="00DA65E2"/>
    <w:rsid w:val="00DB318B"/>
    <w:rsid w:val="00DB58CC"/>
    <w:rsid w:val="00DC459B"/>
    <w:rsid w:val="00DC5A60"/>
    <w:rsid w:val="00DC670A"/>
    <w:rsid w:val="00DE70F7"/>
    <w:rsid w:val="00DF5B52"/>
    <w:rsid w:val="00E25F07"/>
    <w:rsid w:val="00E35EC9"/>
    <w:rsid w:val="00E42C37"/>
    <w:rsid w:val="00E46FBC"/>
    <w:rsid w:val="00E47B1C"/>
    <w:rsid w:val="00E6376B"/>
    <w:rsid w:val="00E66AE8"/>
    <w:rsid w:val="00E70992"/>
    <w:rsid w:val="00E70AF2"/>
    <w:rsid w:val="00E977DB"/>
    <w:rsid w:val="00EC5BF7"/>
    <w:rsid w:val="00EC73C6"/>
    <w:rsid w:val="00EE3C33"/>
    <w:rsid w:val="00EE47E4"/>
    <w:rsid w:val="00F26D20"/>
    <w:rsid w:val="00F5412B"/>
    <w:rsid w:val="00F6121F"/>
    <w:rsid w:val="00F67795"/>
    <w:rsid w:val="00F72B87"/>
    <w:rsid w:val="00FD04BF"/>
    <w:rsid w:val="00FF0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1725">
      <w:bodyDiv w:val="1"/>
      <w:marLeft w:val="0"/>
      <w:marRight w:val="0"/>
      <w:marTop w:val="0"/>
      <w:marBottom w:val="0"/>
      <w:divBdr>
        <w:top w:val="none" w:sz="0" w:space="0" w:color="auto"/>
        <w:left w:val="none" w:sz="0" w:space="0" w:color="auto"/>
        <w:bottom w:val="none" w:sz="0" w:space="0" w:color="auto"/>
        <w:right w:val="none" w:sz="0" w:space="0" w:color="auto"/>
      </w:divBdr>
    </w:div>
    <w:div w:id="151263397">
      <w:bodyDiv w:val="1"/>
      <w:marLeft w:val="0"/>
      <w:marRight w:val="0"/>
      <w:marTop w:val="0"/>
      <w:marBottom w:val="0"/>
      <w:divBdr>
        <w:top w:val="none" w:sz="0" w:space="0" w:color="auto"/>
        <w:left w:val="none" w:sz="0" w:space="0" w:color="auto"/>
        <w:bottom w:val="none" w:sz="0" w:space="0" w:color="auto"/>
        <w:right w:val="none" w:sz="0" w:space="0" w:color="auto"/>
      </w:divBdr>
    </w:div>
    <w:div w:id="489756726">
      <w:bodyDiv w:val="1"/>
      <w:marLeft w:val="0"/>
      <w:marRight w:val="0"/>
      <w:marTop w:val="0"/>
      <w:marBottom w:val="0"/>
      <w:divBdr>
        <w:top w:val="none" w:sz="0" w:space="0" w:color="auto"/>
        <w:left w:val="none" w:sz="0" w:space="0" w:color="auto"/>
        <w:bottom w:val="none" w:sz="0" w:space="0" w:color="auto"/>
        <w:right w:val="none" w:sz="0" w:space="0" w:color="auto"/>
      </w:divBdr>
    </w:div>
    <w:div w:id="614943697">
      <w:bodyDiv w:val="1"/>
      <w:marLeft w:val="0"/>
      <w:marRight w:val="0"/>
      <w:marTop w:val="0"/>
      <w:marBottom w:val="0"/>
      <w:divBdr>
        <w:top w:val="none" w:sz="0" w:space="0" w:color="auto"/>
        <w:left w:val="none" w:sz="0" w:space="0" w:color="auto"/>
        <w:bottom w:val="none" w:sz="0" w:space="0" w:color="auto"/>
        <w:right w:val="none" w:sz="0" w:space="0" w:color="auto"/>
      </w:divBdr>
    </w:div>
    <w:div w:id="682167157">
      <w:bodyDiv w:val="1"/>
      <w:marLeft w:val="0"/>
      <w:marRight w:val="0"/>
      <w:marTop w:val="0"/>
      <w:marBottom w:val="0"/>
      <w:divBdr>
        <w:top w:val="none" w:sz="0" w:space="0" w:color="auto"/>
        <w:left w:val="none" w:sz="0" w:space="0" w:color="auto"/>
        <w:bottom w:val="none" w:sz="0" w:space="0" w:color="auto"/>
        <w:right w:val="none" w:sz="0" w:space="0" w:color="auto"/>
      </w:divBdr>
    </w:div>
    <w:div w:id="726302507">
      <w:bodyDiv w:val="1"/>
      <w:marLeft w:val="0"/>
      <w:marRight w:val="0"/>
      <w:marTop w:val="0"/>
      <w:marBottom w:val="0"/>
      <w:divBdr>
        <w:top w:val="none" w:sz="0" w:space="0" w:color="auto"/>
        <w:left w:val="none" w:sz="0" w:space="0" w:color="auto"/>
        <w:bottom w:val="none" w:sz="0" w:space="0" w:color="auto"/>
        <w:right w:val="none" w:sz="0" w:space="0" w:color="auto"/>
      </w:divBdr>
    </w:div>
    <w:div w:id="1092167385">
      <w:bodyDiv w:val="1"/>
      <w:marLeft w:val="0"/>
      <w:marRight w:val="0"/>
      <w:marTop w:val="0"/>
      <w:marBottom w:val="0"/>
      <w:divBdr>
        <w:top w:val="none" w:sz="0" w:space="0" w:color="auto"/>
        <w:left w:val="none" w:sz="0" w:space="0" w:color="auto"/>
        <w:bottom w:val="none" w:sz="0" w:space="0" w:color="auto"/>
        <w:right w:val="none" w:sz="0" w:space="0" w:color="auto"/>
      </w:divBdr>
    </w:div>
    <w:div w:id="1161894893">
      <w:bodyDiv w:val="1"/>
      <w:marLeft w:val="0"/>
      <w:marRight w:val="0"/>
      <w:marTop w:val="0"/>
      <w:marBottom w:val="0"/>
      <w:divBdr>
        <w:top w:val="none" w:sz="0" w:space="0" w:color="auto"/>
        <w:left w:val="none" w:sz="0" w:space="0" w:color="auto"/>
        <w:bottom w:val="none" w:sz="0" w:space="0" w:color="auto"/>
        <w:right w:val="none" w:sz="0" w:space="0" w:color="auto"/>
      </w:divBdr>
    </w:div>
    <w:div w:id="1205096156">
      <w:bodyDiv w:val="1"/>
      <w:marLeft w:val="0"/>
      <w:marRight w:val="0"/>
      <w:marTop w:val="0"/>
      <w:marBottom w:val="0"/>
      <w:divBdr>
        <w:top w:val="none" w:sz="0" w:space="0" w:color="auto"/>
        <w:left w:val="none" w:sz="0" w:space="0" w:color="auto"/>
        <w:bottom w:val="none" w:sz="0" w:space="0" w:color="auto"/>
        <w:right w:val="none" w:sz="0" w:space="0" w:color="auto"/>
      </w:divBdr>
    </w:div>
    <w:div w:id="1205679397">
      <w:bodyDiv w:val="1"/>
      <w:marLeft w:val="0"/>
      <w:marRight w:val="0"/>
      <w:marTop w:val="0"/>
      <w:marBottom w:val="0"/>
      <w:divBdr>
        <w:top w:val="none" w:sz="0" w:space="0" w:color="auto"/>
        <w:left w:val="none" w:sz="0" w:space="0" w:color="auto"/>
        <w:bottom w:val="none" w:sz="0" w:space="0" w:color="auto"/>
        <w:right w:val="none" w:sz="0" w:space="0" w:color="auto"/>
      </w:divBdr>
    </w:div>
    <w:div w:id="1564947212">
      <w:bodyDiv w:val="1"/>
      <w:marLeft w:val="0"/>
      <w:marRight w:val="0"/>
      <w:marTop w:val="0"/>
      <w:marBottom w:val="0"/>
      <w:divBdr>
        <w:top w:val="none" w:sz="0" w:space="0" w:color="auto"/>
        <w:left w:val="none" w:sz="0" w:space="0" w:color="auto"/>
        <w:bottom w:val="none" w:sz="0" w:space="0" w:color="auto"/>
        <w:right w:val="none" w:sz="0" w:space="0" w:color="auto"/>
      </w:divBdr>
    </w:div>
    <w:div w:id="17615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1800DDC.dotm</Template>
  <TotalTime>50</TotalTime>
  <Pages>7</Pages>
  <Words>2004</Words>
  <Characters>11023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Remy DURON</cp:lastModifiedBy>
  <cp:revision>6</cp:revision>
  <cp:lastPrinted>2016-04-11T07:29:00Z</cp:lastPrinted>
  <dcterms:created xsi:type="dcterms:W3CDTF">2018-09-25T15:09:00Z</dcterms:created>
  <dcterms:modified xsi:type="dcterms:W3CDTF">2019-10-08T16:23:00Z</dcterms:modified>
</cp:coreProperties>
</file>