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2C88" w:rsidRPr="008263CE" w:rsidRDefault="008B2C88" w:rsidP="008B2C88">
      <w:pPr>
        <w:jc w:val="both"/>
        <w:rPr>
          <w:rFonts w:ascii="Arial" w:hAnsi="Arial" w:cs="Arial"/>
          <w:b/>
          <w:color w:val="003B8E"/>
          <w:sz w:val="32"/>
          <w:szCs w:val="32"/>
        </w:rPr>
      </w:pPr>
      <w:r w:rsidRPr="008263CE">
        <w:rPr>
          <w:rFonts w:cs="Times New Roman"/>
          <w:noProof/>
          <w:lang w:eastAsia="fr-FR"/>
        </w:rPr>
        <w:drawing>
          <wp:inline distT="0" distB="0" distL="0" distR="0" wp14:anchorId="5871D46D" wp14:editId="21EF4E6A">
            <wp:extent cx="1129336" cy="1009015"/>
            <wp:effectExtent l="19050" t="0" r="0" b="0"/>
            <wp:docPr id="2" name="Image 0" descr="logo-ACP-taille-normal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0" descr="logo-ACP-taille-normale.jpg"/>
                    <pic:cNvPicPr>
                      <a:picLocks noChangeAspect="1" noChangeArrowheads="1"/>
                    </pic:cNvPicPr>
                  </pic:nvPicPr>
                  <pic:blipFill>
                    <a:blip r:embed="rId9" cstate="print"/>
                    <a:stretch>
                      <a:fillRect/>
                    </a:stretch>
                  </pic:blipFill>
                  <pic:spPr bwMode="auto">
                    <a:xfrm>
                      <a:off x="0" y="0"/>
                      <a:ext cx="1129336" cy="1009015"/>
                    </a:xfrm>
                    <a:prstGeom prst="rect">
                      <a:avLst/>
                    </a:prstGeom>
                    <a:noFill/>
                    <a:ln w="9525">
                      <a:noFill/>
                      <a:miter lim="800000"/>
                      <a:headEnd/>
                      <a:tailEnd/>
                    </a:ln>
                  </pic:spPr>
                </pic:pic>
              </a:graphicData>
            </a:graphic>
          </wp:inline>
        </w:drawing>
      </w:r>
    </w:p>
    <w:p w:rsidR="008B2C88" w:rsidRPr="008263CE" w:rsidRDefault="008B2C88" w:rsidP="008B2C88">
      <w:pPr>
        <w:jc w:val="center"/>
        <w:rPr>
          <w:rFonts w:ascii="Times New Roman" w:hAnsi="Times New Roman" w:cs="Times New Roman"/>
          <w:b/>
          <w:color w:val="003B8E"/>
          <w:sz w:val="32"/>
          <w:szCs w:val="32"/>
        </w:rPr>
      </w:pPr>
      <w:r w:rsidRPr="008263CE">
        <w:rPr>
          <w:rFonts w:ascii="Times New Roman" w:hAnsi="Times New Roman" w:cs="Times New Roman"/>
          <w:b/>
          <w:color w:val="003B8E"/>
          <w:sz w:val="32"/>
          <w:szCs w:val="32"/>
        </w:rPr>
        <w:t>Guide méthodologique</w:t>
      </w:r>
    </w:p>
    <w:p w:rsidR="008B2C88" w:rsidRPr="008263CE" w:rsidRDefault="008B2C88" w:rsidP="008B2C88">
      <w:pPr>
        <w:jc w:val="center"/>
        <w:rPr>
          <w:rFonts w:ascii="Times New Roman" w:hAnsi="Times New Roman" w:cs="Times New Roman"/>
          <w:b/>
          <w:color w:val="003B8E"/>
          <w:sz w:val="32"/>
          <w:szCs w:val="32"/>
        </w:rPr>
      </w:pPr>
      <w:r w:rsidRPr="008263CE">
        <w:rPr>
          <w:rFonts w:ascii="Times New Roman" w:hAnsi="Times New Roman" w:cs="Times New Roman"/>
          <w:b/>
          <w:color w:val="003B8E"/>
          <w:sz w:val="32"/>
          <w:szCs w:val="32"/>
        </w:rPr>
        <w:t xml:space="preserve">Utilisation de l’état </w:t>
      </w:r>
      <w:r w:rsidR="00420B99" w:rsidRPr="008263CE">
        <w:rPr>
          <w:rFonts w:ascii="Times New Roman" w:hAnsi="Times New Roman" w:cs="Times New Roman"/>
          <w:b/>
          <w:color w:val="003B8E"/>
          <w:sz w:val="32"/>
          <w:szCs w:val="32"/>
        </w:rPr>
        <w:t>« Détail des c</w:t>
      </w:r>
      <w:r w:rsidRPr="008263CE">
        <w:rPr>
          <w:rFonts w:ascii="Times New Roman" w:hAnsi="Times New Roman" w:cs="Times New Roman"/>
          <w:b/>
          <w:color w:val="003B8E"/>
          <w:sz w:val="32"/>
          <w:szCs w:val="32"/>
        </w:rPr>
        <w:t>omptes de régularisation</w:t>
      </w:r>
      <w:r w:rsidR="00420B99" w:rsidRPr="008263CE">
        <w:rPr>
          <w:rFonts w:ascii="Times New Roman" w:hAnsi="Times New Roman" w:cs="Times New Roman"/>
          <w:b/>
          <w:color w:val="003B8E"/>
          <w:sz w:val="32"/>
          <w:szCs w:val="32"/>
        </w:rPr>
        <w:t> »</w:t>
      </w:r>
      <w:r w:rsidR="00EC2B11">
        <w:rPr>
          <w:rFonts w:ascii="Times New Roman" w:hAnsi="Times New Roman" w:cs="Times New Roman"/>
          <w:b/>
          <w:color w:val="003B8E"/>
          <w:sz w:val="32"/>
          <w:szCs w:val="32"/>
        </w:rPr>
        <w:t xml:space="preserve"> (FR.07.01)</w:t>
      </w:r>
    </w:p>
    <w:p w:rsidR="00681D48" w:rsidRPr="008263CE" w:rsidRDefault="00681D48" w:rsidP="008B2C88">
      <w:pPr>
        <w:jc w:val="center"/>
        <w:rPr>
          <w:rFonts w:ascii="Arial" w:hAnsi="Arial" w:cs="Arial"/>
          <w:b/>
          <w:color w:val="003B8E"/>
          <w:sz w:val="32"/>
          <w:szCs w:val="32"/>
        </w:rPr>
      </w:pPr>
    </w:p>
    <w:p w:rsidR="00625D85" w:rsidRPr="008263CE" w:rsidRDefault="00625D85" w:rsidP="00625D85">
      <w:pPr>
        <w:pStyle w:val="Paragraphedeliste1"/>
        <w:spacing w:before="120" w:after="120"/>
        <w:ind w:left="0"/>
      </w:pPr>
      <w:r w:rsidRPr="008263CE">
        <w:t xml:space="preserve">L'objectif de cet état est de </w:t>
      </w:r>
      <w:r w:rsidR="00B35509" w:rsidRPr="008263CE">
        <w:t>présenter l</w:t>
      </w:r>
      <w:r w:rsidR="00BF016B" w:rsidRPr="008263CE">
        <w:t>a décomposition</w:t>
      </w:r>
      <w:r w:rsidR="00B35509" w:rsidRPr="008263CE">
        <w:t xml:space="preserve"> des comptes de régularisation figurant à l’actif et au passif du bilan. </w:t>
      </w:r>
    </w:p>
    <w:p w:rsidR="00625D85" w:rsidRPr="008263CE" w:rsidRDefault="00625D85" w:rsidP="00625D85">
      <w:pPr>
        <w:pStyle w:val="Paragraphedeliste1"/>
        <w:spacing w:before="120" w:after="120"/>
        <w:ind w:left="0"/>
      </w:pPr>
    </w:p>
    <w:p w:rsidR="00625D85" w:rsidRPr="008263CE" w:rsidRDefault="00625D85" w:rsidP="00625D85">
      <w:pPr>
        <w:pStyle w:val="Paragraphedeliste1"/>
        <w:spacing w:before="120" w:after="120"/>
        <w:ind w:left="0"/>
      </w:pPr>
    </w:p>
    <w:p w:rsidR="00625D85" w:rsidRPr="008263CE" w:rsidRDefault="00625D85" w:rsidP="00625D85">
      <w:pPr>
        <w:pStyle w:val="Paragraphedeliste1"/>
        <w:spacing w:before="120" w:after="120"/>
        <w:ind w:left="0"/>
      </w:pPr>
      <w:r w:rsidRPr="008263CE">
        <w:t>Le modèle d’état étant commun à tous les organismes :</w:t>
      </w:r>
    </w:p>
    <w:p w:rsidR="00625D85" w:rsidRPr="008263CE" w:rsidRDefault="00625D85" w:rsidP="00625D85">
      <w:pPr>
        <w:pStyle w:val="Paragraphedeliste1"/>
        <w:spacing w:before="120" w:after="120"/>
        <w:ind w:left="0"/>
      </w:pPr>
      <w:r w:rsidRPr="008263CE">
        <w:t xml:space="preserve"> </w:t>
      </w:r>
    </w:p>
    <w:p w:rsidR="00625D85" w:rsidRPr="008263CE" w:rsidRDefault="00625D85" w:rsidP="00625D85">
      <w:pPr>
        <w:pStyle w:val="Paragraphedeliste1"/>
        <w:numPr>
          <w:ilvl w:val="0"/>
          <w:numId w:val="2"/>
        </w:numPr>
        <w:spacing w:before="120" w:after="120"/>
      </w:pPr>
      <w:r w:rsidRPr="008263CE">
        <w:t>des différences de libellés de postes peuvent se présenter par rapport aux modèles d’états propres à certains organismes ;</w:t>
      </w:r>
    </w:p>
    <w:p w:rsidR="00625D85" w:rsidRPr="008263CE" w:rsidRDefault="00625D85" w:rsidP="00625D85">
      <w:pPr>
        <w:pStyle w:val="Paragraphedeliste1"/>
        <w:spacing w:before="120" w:after="120"/>
      </w:pPr>
    </w:p>
    <w:p w:rsidR="00625D85" w:rsidRPr="008263CE" w:rsidRDefault="00625D85" w:rsidP="00625D85">
      <w:pPr>
        <w:pStyle w:val="Paragraphedeliste1"/>
        <w:numPr>
          <w:ilvl w:val="0"/>
          <w:numId w:val="2"/>
        </w:numPr>
        <w:spacing w:before="120" w:after="120"/>
      </w:pPr>
      <w:r w:rsidRPr="008263CE">
        <w:t>certains postes sont spécifiques aux mutuelles et aux institutions de prévoyance.</w:t>
      </w:r>
    </w:p>
    <w:p w:rsidR="00625D85" w:rsidRPr="008263CE" w:rsidRDefault="00625D85" w:rsidP="00625D85">
      <w:pPr>
        <w:pStyle w:val="Paragraphedeliste1"/>
        <w:spacing w:before="120" w:after="120"/>
      </w:pPr>
    </w:p>
    <w:p w:rsidR="00C91DFA" w:rsidRDefault="00C91DFA" w:rsidP="00C91DFA">
      <w:pPr>
        <w:pStyle w:val="Paragraphedeliste1"/>
        <w:spacing w:after="120"/>
        <w:ind w:left="0"/>
        <w:contextualSpacing w:val="0"/>
      </w:pPr>
      <w:r>
        <w:t>Par défaut, l</w:t>
      </w:r>
      <w:r w:rsidRPr="002B48F3">
        <w:t>es montants ne doivent pas être signés</w:t>
      </w:r>
      <w:r>
        <w:t>,</w:t>
      </w:r>
      <w:r w:rsidRPr="00405DB6">
        <w:t xml:space="preserve"> </w:t>
      </w:r>
      <w:r>
        <w:t>c’est-à-dire qu’ils ne doivent être précédés ni du signe « - » ni du signe « + »</w:t>
      </w:r>
      <w:r w:rsidRPr="002B48F3">
        <w:t xml:space="preserve">. </w:t>
      </w:r>
      <w:r>
        <w:t xml:space="preserve">Par exemple, une charge n’est pas renseignée « – XXX » mais « XXX », car les formules présentes dans les états sont rédigées de manière à intégrer les signes attendus propres aux champs concernés. En revanche, les montants présentant un signe opposé à celui attendu (par exemple, une charge créditrice), doivent être précédés du signe « - ». </w:t>
      </w:r>
    </w:p>
    <w:p w:rsidR="00625D85" w:rsidRDefault="00C91DFA" w:rsidP="00625D85">
      <w:pPr>
        <w:pStyle w:val="Paragraphedeliste1"/>
        <w:spacing w:before="120" w:after="120"/>
        <w:ind w:left="0"/>
      </w:pPr>
      <w:r w:rsidRPr="005832C2">
        <w:t>Pour les champs dont les valeurs peuvent être positives ou négatives selon la situation (par exemple, les variations des provisions, les profits et pertes provenant de la réalisation de placement) le signe à indiquer est précisé dans les guides méthodologiques.</w:t>
      </w:r>
    </w:p>
    <w:p w:rsidR="00405DB6" w:rsidRDefault="00405DB6" w:rsidP="00405DB6">
      <w:pPr>
        <w:pStyle w:val="Paragraphedeliste1"/>
        <w:spacing w:before="120" w:after="120"/>
        <w:ind w:left="0"/>
      </w:pPr>
      <w:r w:rsidRPr="00CC15A7">
        <w:rPr>
          <w:iCs/>
          <w:color w:val="000000"/>
        </w:rPr>
        <w:t xml:space="preserve">Organismes S I et S II (remettant en XBRL) : les montants sont exprimés </w:t>
      </w:r>
      <w:r>
        <w:rPr>
          <w:iCs/>
          <w:color w:val="000000"/>
        </w:rPr>
        <w:t xml:space="preserve">en </w:t>
      </w:r>
      <w:r w:rsidRPr="00CC15A7">
        <w:rPr>
          <w:iCs/>
          <w:color w:val="000000"/>
        </w:rPr>
        <w:t>euros sans être arrondis.</w:t>
      </w:r>
    </w:p>
    <w:p w:rsidR="00405DB6" w:rsidRPr="008263CE" w:rsidRDefault="00405DB6" w:rsidP="00625D85">
      <w:pPr>
        <w:pStyle w:val="Paragraphedeliste1"/>
        <w:spacing w:before="120" w:after="120"/>
        <w:ind w:left="0"/>
      </w:pPr>
    </w:p>
    <w:p w:rsidR="00625D85" w:rsidRPr="008263CE" w:rsidRDefault="00625D85">
      <w:pPr>
        <w:suppressAutoHyphens w:val="0"/>
        <w:rPr>
          <w:rFonts w:ascii="Times New Roman" w:eastAsia="Times New Roman" w:hAnsi="Times New Roman" w:cs="Times New Roman"/>
          <w:szCs w:val="20"/>
          <w:lang w:eastAsia="fr-FR"/>
        </w:rPr>
      </w:pPr>
      <w:r w:rsidRPr="008263CE">
        <w:br w:type="page"/>
      </w:r>
    </w:p>
    <w:p w:rsidR="00E8150F" w:rsidRPr="008263CE" w:rsidRDefault="00E8150F" w:rsidP="00E8150F">
      <w:pPr>
        <w:pStyle w:val="Paragraphedeliste"/>
        <w:numPr>
          <w:ilvl w:val="0"/>
          <w:numId w:val="1"/>
        </w:numPr>
        <w:spacing w:after="0" w:line="240" w:lineRule="auto"/>
        <w:rPr>
          <w:rFonts w:ascii="Times New Roman" w:hAnsi="Times New Roman" w:cs="Times New Roman"/>
          <w:b/>
          <w:sz w:val="28"/>
          <w:szCs w:val="28"/>
          <w:u w:val="single"/>
        </w:rPr>
      </w:pPr>
      <w:r w:rsidRPr="008263CE">
        <w:rPr>
          <w:rFonts w:ascii="Times New Roman" w:hAnsi="Times New Roman" w:cs="Times New Roman"/>
          <w:b/>
          <w:sz w:val="28"/>
          <w:szCs w:val="28"/>
          <w:u w:val="single"/>
        </w:rPr>
        <w:lastRenderedPageBreak/>
        <w:t>Utilisation de l’état</w:t>
      </w:r>
    </w:p>
    <w:p w:rsidR="00E8150F" w:rsidRPr="008263CE" w:rsidRDefault="00E8150F"/>
    <w:p w:rsidR="00830435" w:rsidRPr="008263CE" w:rsidRDefault="00C116A7" w:rsidP="00C04BE0">
      <w:pPr>
        <w:pStyle w:val="Paragraphedeliste1"/>
        <w:numPr>
          <w:ilvl w:val="0"/>
          <w:numId w:val="3"/>
        </w:numPr>
        <w:rPr>
          <w:b/>
        </w:rPr>
      </w:pPr>
      <w:r>
        <w:rPr>
          <w:b/>
        </w:rPr>
        <w:t>C</w:t>
      </w:r>
      <w:r w:rsidR="00830435" w:rsidRPr="008263CE">
        <w:rPr>
          <w:b/>
        </w:rPr>
        <w:t>olonnes</w:t>
      </w:r>
    </w:p>
    <w:p w:rsidR="00830435" w:rsidRPr="008263CE" w:rsidRDefault="00830435" w:rsidP="00830435">
      <w:pPr>
        <w:pStyle w:val="Paragraphedeliste1"/>
        <w:ind w:left="0"/>
        <w:rPr>
          <w:b/>
        </w:rPr>
      </w:pPr>
    </w:p>
    <w:p w:rsidR="008102DD" w:rsidRPr="008263CE" w:rsidRDefault="00830435" w:rsidP="00830435">
      <w:pPr>
        <w:pStyle w:val="Paragraphedeliste1"/>
        <w:ind w:left="0"/>
        <w:rPr>
          <w:rFonts w:eastAsia="Calibri"/>
          <w:szCs w:val="22"/>
          <w:lang w:eastAsia="ar-SA"/>
        </w:rPr>
      </w:pPr>
      <w:r w:rsidRPr="008263CE">
        <w:rPr>
          <w:rFonts w:eastAsia="Calibri"/>
          <w:szCs w:val="22"/>
          <w:lang w:eastAsia="ar-SA"/>
        </w:rPr>
        <w:t>Le</w:t>
      </w:r>
      <w:r w:rsidR="008102DD" w:rsidRPr="008263CE">
        <w:rPr>
          <w:rFonts w:eastAsia="Calibri"/>
          <w:szCs w:val="22"/>
          <w:lang w:eastAsia="ar-SA"/>
        </w:rPr>
        <w:t xml:space="preserve"> tableau de l’état</w:t>
      </w:r>
      <w:r w:rsidRPr="008263CE">
        <w:rPr>
          <w:rFonts w:eastAsia="Calibri"/>
          <w:szCs w:val="22"/>
          <w:lang w:eastAsia="ar-SA"/>
        </w:rPr>
        <w:t xml:space="preserve"> </w:t>
      </w:r>
      <w:r w:rsidR="008102DD" w:rsidRPr="008263CE">
        <w:rPr>
          <w:rFonts w:eastAsia="Calibri"/>
          <w:szCs w:val="22"/>
          <w:lang w:eastAsia="ar-SA"/>
        </w:rPr>
        <w:t>comporte deux colonnes présentant le détail des comptes régularisation :</w:t>
      </w:r>
    </w:p>
    <w:p w:rsidR="008102DD" w:rsidRPr="008263CE" w:rsidRDefault="003B4DDC" w:rsidP="008102DD">
      <w:pPr>
        <w:pStyle w:val="Paragraphedeliste1"/>
        <w:numPr>
          <w:ilvl w:val="0"/>
          <w:numId w:val="2"/>
        </w:numPr>
        <w:spacing w:before="120" w:after="120"/>
        <w:rPr>
          <w:rFonts w:eastAsia="Calibri"/>
          <w:szCs w:val="22"/>
          <w:lang w:eastAsia="ar-SA"/>
        </w:rPr>
      </w:pPr>
      <w:r>
        <w:t>C</w:t>
      </w:r>
      <w:r w:rsidR="008102DD" w:rsidRPr="008263CE">
        <w:t xml:space="preserve">olonne </w:t>
      </w:r>
      <w:r w:rsidR="00EC2B11">
        <w:t>C0010</w:t>
      </w:r>
      <w:r w:rsidR="008102DD" w:rsidRPr="008263CE">
        <w:t xml:space="preserve"> : </w:t>
      </w:r>
      <w:r w:rsidR="00830435" w:rsidRPr="008263CE">
        <w:t>pour</w:t>
      </w:r>
      <w:r w:rsidR="00830435" w:rsidRPr="008263CE">
        <w:rPr>
          <w:rFonts w:eastAsia="Calibri"/>
          <w:szCs w:val="22"/>
          <w:lang w:eastAsia="ar-SA"/>
        </w:rPr>
        <w:t xml:space="preserve"> l’exercice </w:t>
      </w:r>
      <w:r w:rsidR="00EC2B11">
        <w:rPr>
          <w:rFonts w:eastAsia="Calibri"/>
          <w:szCs w:val="22"/>
          <w:lang w:eastAsia="ar-SA"/>
        </w:rPr>
        <w:t>sur lequel porte le</w:t>
      </w:r>
      <w:r w:rsidR="008102DD" w:rsidRPr="008263CE">
        <w:rPr>
          <w:rFonts w:eastAsia="Calibri"/>
          <w:szCs w:val="22"/>
          <w:lang w:eastAsia="ar-SA"/>
        </w:rPr>
        <w:t xml:space="preserve"> </w:t>
      </w:r>
      <w:proofErr w:type="spellStart"/>
      <w:r w:rsidR="008102DD" w:rsidRPr="008263CE">
        <w:rPr>
          <w:rFonts w:eastAsia="Calibri"/>
          <w:szCs w:val="22"/>
          <w:lang w:eastAsia="ar-SA"/>
        </w:rPr>
        <w:t>reporting</w:t>
      </w:r>
      <w:proofErr w:type="spellEnd"/>
      <w:r w:rsidR="00830435" w:rsidRPr="008263CE">
        <w:rPr>
          <w:rFonts w:eastAsia="Calibri"/>
          <w:szCs w:val="22"/>
          <w:lang w:eastAsia="ar-SA"/>
        </w:rPr>
        <w:t xml:space="preserve"> (</w:t>
      </w:r>
      <w:r w:rsidR="00EC2B11">
        <w:rPr>
          <w:rFonts w:eastAsia="Calibri"/>
          <w:szCs w:val="22"/>
          <w:lang w:eastAsia="ar-SA"/>
        </w:rPr>
        <w:t xml:space="preserve">exercice </w:t>
      </w:r>
      <w:r w:rsidR="00830435" w:rsidRPr="008263CE">
        <w:rPr>
          <w:rFonts w:eastAsia="Calibri"/>
          <w:szCs w:val="22"/>
          <w:lang w:eastAsia="ar-SA"/>
        </w:rPr>
        <w:t>N)</w:t>
      </w:r>
      <w:r w:rsidR="008102DD" w:rsidRPr="008263CE">
        <w:rPr>
          <w:rFonts w:eastAsia="Calibri"/>
          <w:szCs w:val="22"/>
          <w:lang w:eastAsia="ar-SA"/>
        </w:rPr>
        <w:t> ;</w:t>
      </w:r>
    </w:p>
    <w:p w:rsidR="00830435" w:rsidRPr="008263CE" w:rsidRDefault="003B4DDC" w:rsidP="008102DD">
      <w:pPr>
        <w:pStyle w:val="Paragraphedeliste1"/>
        <w:numPr>
          <w:ilvl w:val="0"/>
          <w:numId w:val="2"/>
        </w:numPr>
        <w:spacing w:before="120" w:after="120"/>
        <w:rPr>
          <w:rFonts w:eastAsia="Calibri"/>
          <w:szCs w:val="22"/>
          <w:lang w:eastAsia="ar-SA"/>
        </w:rPr>
      </w:pPr>
      <w:r>
        <w:rPr>
          <w:rFonts w:eastAsia="Calibri"/>
          <w:szCs w:val="22"/>
          <w:lang w:eastAsia="ar-SA"/>
        </w:rPr>
        <w:t>C</w:t>
      </w:r>
      <w:r w:rsidR="008102DD" w:rsidRPr="008263CE">
        <w:rPr>
          <w:rFonts w:eastAsia="Calibri"/>
          <w:szCs w:val="22"/>
          <w:lang w:eastAsia="ar-SA"/>
        </w:rPr>
        <w:t xml:space="preserve">olonne </w:t>
      </w:r>
      <w:r w:rsidR="00EC2B11">
        <w:rPr>
          <w:rFonts w:eastAsia="Calibri"/>
          <w:szCs w:val="22"/>
          <w:lang w:eastAsia="ar-SA"/>
        </w:rPr>
        <w:t>C0020</w:t>
      </w:r>
      <w:r w:rsidR="008102DD" w:rsidRPr="008263CE">
        <w:rPr>
          <w:rFonts w:eastAsia="Calibri"/>
          <w:szCs w:val="22"/>
          <w:lang w:eastAsia="ar-SA"/>
        </w:rPr>
        <w:t xml:space="preserve"> : </w:t>
      </w:r>
      <w:r w:rsidR="00830435" w:rsidRPr="008263CE">
        <w:rPr>
          <w:rFonts w:eastAsia="Calibri"/>
          <w:szCs w:val="22"/>
          <w:lang w:eastAsia="ar-SA"/>
        </w:rPr>
        <w:t>pour l’exercice précédent (N-1)</w:t>
      </w:r>
      <w:r w:rsidR="008102DD" w:rsidRPr="008263CE">
        <w:rPr>
          <w:rFonts w:eastAsia="Calibri"/>
          <w:szCs w:val="22"/>
          <w:lang w:eastAsia="ar-SA"/>
        </w:rPr>
        <w:t xml:space="preserve">, </w:t>
      </w:r>
      <w:r w:rsidR="006D38D5">
        <w:rPr>
          <w:rFonts w:eastAsia="Calibri"/>
          <w:szCs w:val="22"/>
          <w:lang w:eastAsia="ar-SA"/>
        </w:rPr>
        <w:t>à</w:t>
      </w:r>
      <w:r w:rsidR="008102DD" w:rsidRPr="008263CE">
        <w:rPr>
          <w:rFonts w:eastAsia="Calibri"/>
          <w:szCs w:val="22"/>
          <w:lang w:eastAsia="ar-SA"/>
        </w:rPr>
        <w:t xml:space="preserve"> titre de comparaison</w:t>
      </w:r>
      <w:r w:rsidR="00830435" w:rsidRPr="008263CE">
        <w:rPr>
          <w:rFonts w:eastAsia="Calibri"/>
          <w:szCs w:val="22"/>
          <w:lang w:eastAsia="ar-SA"/>
        </w:rPr>
        <w:t>.</w:t>
      </w:r>
    </w:p>
    <w:p w:rsidR="00C04BE0" w:rsidRPr="008263CE" w:rsidRDefault="00C04BE0" w:rsidP="00830435">
      <w:pPr>
        <w:pStyle w:val="Paragraphedeliste1"/>
        <w:ind w:left="0"/>
        <w:rPr>
          <w:b/>
        </w:rPr>
      </w:pPr>
    </w:p>
    <w:p w:rsidR="00830435" w:rsidRPr="008263CE" w:rsidRDefault="00C116A7" w:rsidP="001D41FE">
      <w:pPr>
        <w:pStyle w:val="Paragraphedeliste1"/>
        <w:numPr>
          <w:ilvl w:val="0"/>
          <w:numId w:val="3"/>
        </w:numPr>
        <w:spacing w:before="240" w:after="360"/>
        <w:ind w:left="714" w:hanging="357"/>
        <w:contextualSpacing w:val="0"/>
        <w:rPr>
          <w:b/>
        </w:rPr>
      </w:pPr>
      <w:r>
        <w:rPr>
          <w:b/>
        </w:rPr>
        <w:t>L</w:t>
      </w:r>
      <w:r w:rsidR="00830435" w:rsidRPr="008263CE">
        <w:rPr>
          <w:b/>
        </w:rPr>
        <w:t>ignes</w:t>
      </w:r>
    </w:p>
    <w:p w:rsidR="006C43B1" w:rsidRDefault="006C43B1" w:rsidP="006C43B1">
      <w:pPr>
        <w:rPr>
          <w:rFonts w:ascii="Times New Roman" w:hAnsi="Times New Roman" w:cs="Times New Roman"/>
          <w:sz w:val="20"/>
          <w:szCs w:val="20"/>
        </w:rPr>
        <w:sectPr w:rsidR="006C43B1">
          <w:footerReference w:type="default" r:id="rId10"/>
          <w:pgSz w:w="11906" w:h="16838"/>
          <w:pgMar w:top="1417" w:right="1417" w:bottom="1417" w:left="1417" w:header="708" w:footer="708" w:gutter="0"/>
          <w:cols w:space="708"/>
          <w:docGrid w:linePitch="360"/>
        </w:sectPr>
      </w:pPr>
    </w:p>
    <w:tbl>
      <w:tblPr>
        <w:tblStyle w:val="Grilledutableau"/>
        <w:tblW w:w="0" w:type="auto"/>
        <w:tblLook w:val="04A0" w:firstRow="1" w:lastRow="0" w:firstColumn="1" w:lastColumn="0" w:noHBand="0" w:noVBand="1"/>
      </w:tblPr>
      <w:tblGrid>
        <w:gridCol w:w="3085"/>
        <w:gridCol w:w="1134"/>
        <w:gridCol w:w="4993"/>
      </w:tblGrid>
      <w:tr w:rsidR="00C04BE0" w:rsidRPr="008263CE" w:rsidTr="00F34C75">
        <w:trPr>
          <w:cantSplit/>
          <w:tblHeader/>
        </w:trPr>
        <w:tc>
          <w:tcPr>
            <w:tcW w:w="3085" w:type="dxa"/>
          </w:tcPr>
          <w:p w:rsidR="00C04BE0" w:rsidRPr="008263CE" w:rsidRDefault="00C04BE0" w:rsidP="00C04BE0">
            <w:pPr>
              <w:jc w:val="center"/>
              <w:rPr>
                <w:rFonts w:ascii="Times New Roman" w:hAnsi="Times New Roman" w:cs="Times New Roman"/>
                <w:sz w:val="20"/>
                <w:szCs w:val="20"/>
              </w:rPr>
            </w:pPr>
            <w:r w:rsidRPr="008263CE">
              <w:rPr>
                <w:rFonts w:ascii="Times New Roman" w:hAnsi="Times New Roman" w:cs="Times New Roman"/>
                <w:b/>
                <w:sz w:val="20"/>
                <w:szCs w:val="20"/>
              </w:rPr>
              <w:lastRenderedPageBreak/>
              <w:t>Intitulé</w:t>
            </w:r>
          </w:p>
        </w:tc>
        <w:tc>
          <w:tcPr>
            <w:tcW w:w="1134" w:type="dxa"/>
          </w:tcPr>
          <w:p w:rsidR="00C04BE0" w:rsidRPr="006C43B1" w:rsidRDefault="00EC2B11" w:rsidP="006C43B1">
            <w:pPr>
              <w:rPr>
                <w:rFonts w:ascii="Times New Roman" w:hAnsi="Times New Roman" w:cs="Times New Roman"/>
                <w:sz w:val="20"/>
                <w:szCs w:val="20"/>
              </w:rPr>
            </w:pPr>
            <w:r>
              <w:rPr>
                <w:rFonts w:ascii="Times New Roman" w:hAnsi="Times New Roman" w:cs="Times New Roman"/>
                <w:b/>
                <w:sz w:val="20"/>
                <w:szCs w:val="20"/>
              </w:rPr>
              <w:t>Ligne</w:t>
            </w:r>
          </w:p>
        </w:tc>
        <w:tc>
          <w:tcPr>
            <w:tcW w:w="4993" w:type="dxa"/>
          </w:tcPr>
          <w:p w:rsidR="00C04BE0" w:rsidRPr="008263CE" w:rsidRDefault="00C04BE0" w:rsidP="00C04BE0">
            <w:pPr>
              <w:jc w:val="center"/>
              <w:rPr>
                <w:rFonts w:ascii="Times New Roman" w:hAnsi="Times New Roman" w:cs="Times New Roman"/>
                <w:sz w:val="20"/>
                <w:szCs w:val="20"/>
              </w:rPr>
            </w:pPr>
            <w:r w:rsidRPr="008263CE">
              <w:rPr>
                <w:rFonts w:ascii="Times New Roman" w:hAnsi="Times New Roman" w:cs="Times New Roman"/>
                <w:b/>
                <w:sz w:val="20"/>
                <w:szCs w:val="20"/>
              </w:rPr>
              <w:t>Définition et formule</w:t>
            </w:r>
          </w:p>
        </w:tc>
      </w:tr>
      <w:tr w:rsidR="00281870" w:rsidRPr="008263CE" w:rsidTr="00F34C75">
        <w:trPr>
          <w:cantSplit/>
        </w:trPr>
        <w:tc>
          <w:tcPr>
            <w:tcW w:w="3085" w:type="dxa"/>
          </w:tcPr>
          <w:p w:rsidR="00281870" w:rsidRPr="008263CE" w:rsidRDefault="00281870" w:rsidP="006C43B1">
            <w:pPr>
              <w:rPr>
                <w:rFonts w:ascii="Times New Roman" w:hAnsi="Times New Roman" w:cs="Times New Roman"/>
                <w:sz w:val="20"/>
                <w:szCs w:val="20"/>
              </w:rPr>
            </w:pPr>
            <w:r w:rsidRPr="008263CE">
              <w:rPr>
                <w:rFonts w:ascii="Times New Roman" w:hAnsi="Times New Roman" w:cs="Times New Roman"/>
                <w:sz w:val="20"/>
                <w:szCs w:val="20"/>
              </w:rPr>
              <w:t>Intérêts et loyers acquis non échu</w:t>
            </w:r>
            <w:r w:rsidR="006C43B1">
              <w:rPr>
                <w:rFonts w:ascii="Times New Roman" w:hAnsi="Times New Roman" w:cs="Times New Roman"/>
                <w:sz w:val="20"/>
                <w:szCs w:val="20"/>
              </w:rPr>
              <w:t>s</w:t>
            </w:r>
          </w:p>
        </w:tc>
        <w:tc>
          <w:tcPr>
            <w:tcW w:w="1134" w:type="dxa"/>
          </w:tcPr>
          <w:p w:rsidR="00281870" w:rsidRPr="006C43B1" w:rsidRDefault="00EC2B11" w:rsidP="00EC2B11">
            <w:pPr>
              <w:rPr>
                <w:rFonts w:ascii="Times New Roman" w:hAnsi="Times New Roman" w:cs="Times New Roman"/>
                <w:sz w:val="20"/>
                <w:szCs w:val="20"/>
              </w:rPr>
            </w:pPr>
            <w:r>
              <w:rPr>
                <w:rFonts w:ascii="Times New Roman" w:hAnsi="Times New Roman" w:cs="Times New Roman"/>
                <w:sz w:val="20"/>
                <w:szCs w:val="20"/>
              </w:rPr>
              <w:t>R0010</w:t>
            </w:r>
            <w:r w:rsidR="006C43B1" w:rsidRPr="006C43B1">
              <w:rPr>
                <w:rStyle w:val="Appelnotedebasdep"/>
                <w:rFonts w:ascii="Times New Roman" w:hAnsi="Times New Roman" w:cs="Times New Roman"/>
                <w:sz w:val="20"/>
                <w:szCs w:val="20"/>
                <w:vertAlign w:val="baseline"/>
              </w:rPr>
              <w:footnoteReference w:id="1"/>
            </w:r>
          </w:p>
        </w:tc>
        <w:tc>
          <w:tcPr>
            <w:tcW w:w="4993" w:type="dxa"/>
          </w:tcPr>
          <w:p w:rsidR="00CB4E3F" w:rsidRPr="008263CE" w:rsidRDefault="008263CE" w:rsidP="008263CE">
            <w:pPr>
              <w:jc w:val="both"/>
              <w:rPr>
                <w:rFonts w:ascii="Times New Roman" w:hAnsi="Times New Roman" w:cs="Times New Roman"/>
                <w:sz w:val="20"/>
                <w:szCs w:val="20"/>
              </w:rPr>
            </w:pPr>
            <w:r w:rsidRPr="008263CE">
              <w:rPr>
                <w:rFonts w:ascii="Times New Roman" w:hAnsi="Times New Roman" w:cs="Times New Roman"/>
                <w:sz w:val="20"/>
                <w:szCs w:val="20"/>
              </w:rPr>
              <w:t>Montant des intérêts et loyers acquis et non échus enregistrés dans les comptes 480.</w:t>
            </w:r>
          </w:p>
        </w:tc>
      </w:tr>
      <w:tr w:rsidR="00EC2B11" w:rsidRPr="008263CE" w:rsidTr="00F34C75">
        <w:trPr>
          <w:cantSplit/>
        </w:trPr>
        <w:tc>
          <w:tcPr>
            <w:tcW w:w="3085" w:type="dxa"/>
          </w:tcPr>
          <w:p w:rsidR="00EC2B11" w:rsidRPr="008263CE" w:rsidRDefault="00EC2B11" w:rsidP="006C43B1">
            <w:pPr>
              <w:rPr>
                <w:rFonts w:ascii="Times New Roman" w:hAnsi="Times New Roman" w:cs="Times New Roman"/>
                <w:sz w:val="20"/>
                <w:szCs w:val="20"/>
              </w:rPr>
            </w:pPr>
            <w:r w:rsidRPr="008263CE">
              <w:rPr>
                <w:rFonts w:ascii="Times New Roman" w:hAnsi="Times New Roman" w:cs="Times New Roman"/>
                <w:sz w:val="20"/>
                <w:szCs w:val="20"/>
              </w:rPr>
              <w:t>Frais d’acquisition reportés vie</w:t>
            </w:r>
          </w:p>
        </w:tc>
        <w:tc>
          <w:tcPr>
            <w:tcW w:w="1134" w:type="dxa"/>
          </w:tcPr>
          <w:p w:rsidR="00EC2B11" w:rsidRPr="006C43B1" w:rsidRDefault="00EC2B11" w:rsidP="0040646D">
            <w:pPr>
              <w:rPr>
                <w:rFonts w:ascii="Times New Roman" w:hAnsi="Times New Roman" w:cs="Times New Roman"/>
                <w:sz w:val="20"/>
                <w:szCs w:val="20"/>
              </w:rPr>
            </w:pPr>
            <w:r>
              <w:rPr>
                <w:rFonts w:ascii="Times New Roman" w:hAnsi="Times New Roman" w:cs="Times New Roman"/>
                <w:sz w:val="20"/>
                <w:szCs w:val="20"/>
              </w:rPr>
              <w:t>R0020*</w:t>
            </w:r>
          </w:p>
        </w:tc>
        <w:tc>
          <w:tcPr>
            <w:tcW w:w="4993" w:type="dxa"/>
          </w:tcPr>
          <w:p w:rsidR="00EC2B11" w:rsidRPr="008263CE" w:rsidRDefault="00EC2B11" w:rsidP="008263CE">
            <w:pPr>
              <w:jc w:val="both"/>
              <w:rPr>
                <w:rFonts w:ascii="Times New Roman" w:hAnsi="Times New Roman" w:cs="Times New Roman"/>
                <w:sz w:val="20"/>
                <w:szCs w:val="20"/>
              </w:rPr>
            </w:pPr>
            <w:r w:rsidRPr="008263CE">
              <w:rPr>
                <w:rFonts w:ascii="Times New Roman" w:hAnsi="Times New Roman" w:cs="Times New Roman"/>
                <w:sz w:val="20"/>
                <w:szCs w:val="20"/>
              </w:rPr>
              <w:t>Montant des frais d’acquisition report</w:t>
            </w:r>
            <w:r>
              <w:rPr>
                <w:rFonts w:ascii="Times New Roman" w:hAnsi="Times New Roman" w:cs="Times New Roman"/>
                <w:sz w:val="20"/>
                <w:szCs w:val="20"/>
              </w:rPr>
              <w:t>é</w:t>
            </w:r>
            <w:r w:rsidRPr="008263CE">
              <w:rPr>
                <w:rFonts w:ascii="Times New Roman" w:hAnsi="Times New Roman" w:cs="Times New Roman"/>
                <w:sz w:val="20"/>
                <w:szCs w:val="20"/>
              </w:rPr>
              <w:t>s sur les op</w:t>
            </w:r>
            <w:r>
              <w:rPr>
                <w:rFonts w:ascii="Times New Roman" w:hAnsi="Times New Roman" w:cs="Times New Roman"/>
                <w:sz w:val="20"/>
                <w:szCs w:val="20"/>
              </w:rPr>
              <w:t>é</w:t>
            </w:r>
            <w:r w:rsidRPr="008263CE">
              <w:rPr>
                <w:rFonts w:ascii="Times New Roman" w:hAnsi="Times New Roman" w:cs="Times New Roman"/>
                <w:sz w:val="20"/>
                <w:szCs w:val="20"/>
              </w:rPr>
              <w:t>rations d’assurance vie enregistrés dans les comptes 4810.</w:t>
            </w:r>
          </w:p>
        </w:tc>
      </w:tr>
      <w:tr w:rsidR="00EC2B11" w:rsidRPr="008263CE" w:rsidTr="00F34C75">
        <w:trPr>
          <w:cantSplit/>
        </w:trPr>
        <w:tc>
          <w:tcPr>
            <w:tcW w:w="3085" w:type="dxa"/>
          </w:tcPr>
          <w:p w:rsidR="00EC2B11" w:rsidRPr="008263CE" w:rsidRDefault="00EC2B11" w:rsidP="00CF6FBA">
            <w:pPr>
              <w:rPr>
                <w:rFonts w:ascii="Times New Roman" w:hAnsi="Times New Roman" w:cs="Times New Roman"/>
                <w:sz w:val="20"/>
                <w:szCs w:val="20"/>
              </w:rPr>
            </w:pPr>
            <w:r w:rsidRPr="008263CE">
              <w:rPr>
                <w:rFonts w:ascii="Times New Roman" w:hAnsi="Times New Roman" w:cs="Times New Roman"/>
                <w:sz w:val="20"/>
                <w:szCs w:val="20"/>
              </w:rPr>
              <w:t>Frais d’acquisition reportés non-vie</w:t>
            </w:r>
          </w:p>
        </w:tc>
        <w:tc>
          <w:tcPr>
            <w:tcW w:w="1134" w:type="dxa"/>
          </w:tcPr>
          <w:p w:rsidR="00EC2B11" w:rsidRPr="006C43B1" w:rsidRDefault="00EC2B11" w:rsidP="00EC2B11">
            <w:pPr>
              <w:rPr>
                <w:rFonts w:ascii="Times New Roman" w:hAnsi="Times New Roman" w:cs="Times New Roman"/>
                <w:sz w:val="20"/>
                <w:szCs w:val="20"/>
              </w:rPr>
            </w:pPr>
            <w:r>
              <w:rPr>
                <w:rFonts w:ascii="Times New Roman" w:hAnsi="Times New Roman" w:cs="Times New Roman"/>
                <w:sz w:val="20"/>
                <w:szCs w:val="20"/>
              </w:rPr>
              <w:t>R0030*</w:t>
            </w:r>
          </w:p>
        </w:tc>
        <w:tc>
          <w:tcPr>
            <w:tcW w:w="4993" w:type="dxa"/>
          </w:tcPr>
          <w:p w:rsidR="00EC2B11" w:rsidRPr="008263CE" w:rsidRDefault="00EC2B11" w:rsidP="00304977">
            <w:pPr>
              <w:jc w:val="both"/>
              <w:rPr>
                <w:rFonts w:ascii="Times New Roman" w:hAnsi="Times New Roman" w:cs="Times New Roman"/>
                <w:sz w:val="20"/>
                <w:szCs w:val="20"/>
              </w:rPr>
            </w:pPr>
            <w:r w:rsidRPr="008263CE">
              <w:rPr>
                <w:rFonts w:ascii="Times New Roman" w:hAnsi="Times New Roman" w:cs="Times New Roman"/>
                <w:sz w:val="20"/>
                <w:szCs w:val="20"/>
              </w:rPr>
              <w:t>Montant des frais d’acquisition report</w:t>
            </w:r>
            <w:r>
              <w:rPr>
                <w:rFonts w:ascii="Times New Roman" w:hAnsi="Times New Roman" w:cs="Times New Roman"/>
                <w:sz w:val="20"/>
                <w:szCs w:val="20"/>
              </w:rPr>
              <w:t>é</w:t>
            </w:r>
            <w:r w:rsidRPr="008263CE">
              <w:rPr>
                <w:rFonts w:ascii="Times New Roman" w:hAnsi="Times New Roman" w:cs="Times New Roman"/>
                <w:sz w:val="20"/>
                <w:szCs w:val="20"/>
              </w:rPr>
              <w:t xml:space="preserve">s </w:t>
            </w:r>
            <w:r>
              <w:rPr>
                <w:rFonts w:ascii="Times New Roman" w:hAnsi="Times New Roman" w:cs="Times New Roman"/>
                <w:sz w:val="20"/>
                <w:szCs w:val="20"/>
              </w:rPr>
              <w:t>sur les opérations d’assurance non vie enregistrés dans les comptes 4811 et 4812.</w:t>
            </w:r>
          </w:p>
        </w:tc>
      </w:tr>
      <w:tr w:rsidR="00EC2B11" w:rsidRPr="008263CE" w:rsidTr="00F34C75">
        <w:trPr>
          <w:cantSplit/>
        </w:trPr>
        <w:tc>
          <w:tcPr>
            <w:tcW w:w="3085" w:type="dxa"/>
          </w:tcPr>
          <w:p w:rsidR="00EC2B11" w:rsidRPr="008263CE" w:rsidRDefault="00EC2B11" w:rsidP="00E1255C">
            <w:pPr>
              <w:rPr>
                <w:rFonts w:ascii="Times New Roman" w:hAnsi="Times New Roman" w:cs="Times New Roman"/>
                <w:sz w:val="20"/>
                <w:szCs w:val="20"/>
              </w:rPr>
            </w:pPr>
            <w:r w:rsidRPr="008263CE">
              <w:rPr>
                <w:rFonts w:ascii="Times New Roman" w:hAnsi="Times New Roman" w:cs="Times New Roman"/>
                <w:sz w:val="20"/>
                <w:szCs w:val="20"/>
              </w:rPr>
              <w:t>Charges à répartir sur plusieurs exercices</w:t>
            </w:r>
          </w:p>
        </w:tc>
        <w:tc>
          <w:tcPr>
            <w:tcW w:w="1134" w:type="dxa"/>
          </w:tcPr>
          <w:p w:rsidR="00EC2B11" w:rsidRPr="006C43B1" w:rsidRDefault="00EC2B11" w:rsidP="00EC2B11">
            <w:pPr>
              <w:rPr>
                <w:rFonts w:ascii="Times New Roman" w:hAnsi="Times New Roman" w:cs="Times New Roman"/>
                <w:sz w:val="20"/>
                <w:szCs w:val="20"/>
              </w:rPr>
            </w:pPr>
            <w:r>
              <w:rPr>
                <w:rFonts w:ascii="Times New Roman" w:hAnsi="Times New Roman" w:cs="Times New Roman"/>
                <w:sz w:val="20"/>
                <w:szCs w:val="20"/>
              </w:rPr>
              <w:t>R0040</w:t>
            </w:r>
          </w:p>
        </w:tc>
        <w:tc>
          <w:tcPr>
            <w:tcW w:w="4993" w:type="dxa"/>
          </w:tcPr>
          <w:p w:rsidR="00EC2B11" w:rsidRPr="008263CE" w:rsidRDefault="00EC2B11" w:rsidP="00304977">
            <w:pPr>
              <w:jc w:val="both"/>
              <w:rPr>
                <w:rFonts w:ascii="Times New Roman" w:hAnsi="Times New Roman" w:cs="Times New Roman"/>
                <w:sz w:val="20"/>
                <w:szCs w:val="20"/>
              </w:rPr>
            </w:pPr>
            <w:r>
              <w:rPr>
                <w:rFonts w:ascii="Times New Roman" w:hAnsi="Times New Roman" w:cs="Times New Roman"/>
                <w:sz w:val="20"/>
                <w:szCs w:val="20"/>
              </w:rPr>
              <w:t>Montant des charges à répartir sur plusieurs exercices enregistrées dans les comptes 482.</w:t>
            </w:r>
          </w:p>
        </w:tc>
      </w:tr>
      <w:tr w:rsidR="00EC2B11" w:rsidRPr="008263CE" w:rsidTr="00F34C75">
        <w:trPr>
          <w:cantSplit/>
        </w:trPr>
        <w:tc>
          <w:tcPr>
            <w:tcW w:w="3085" w:type="dxa"/>
          </w:tcPr>
          <w:p w:rsidR="00EC2B11" w:rsidRPr="008263CE" w:rsidRDefault="00EC2B11" w:rsidP="00CF6FBA">
            <w:pPr>
              <w:rPr>
                <w:rFonts w:ascii="Times New Roman" w:hAnsi="Times New Roman" w:cs="Times New Roman"/>
                <w:sz w:val="20"/>
                <w:szCs w:val="20"/>
              </w:rPr>
            </w:pPr>
            <w:r w:rsidRPr="008263CE">
              <w:rPr>
                <w:rFonts w:ascii="Times New Roman" w:hAnsi="Times New Roman" w:cs="Times New Roman"/>
                <w:sz w:val="20"/>
                <w:szCs w:val="20"/>
              </w:rPr>
              <w:t>Différences sur les prix de remboursement à percevoir</w:t>
            </w:r>
          </w:p>
        </w:tc>
        <w:tc>
          <w:tcPr>
            <w:tcW w:w="1134" w:type="dxa"/>
          </w:tcPr>
          <w:p w:rsidR="00EC2B11" w:rsidRPr="006C43B1" w:rsidRDefault="00EC2B11" w:rsidP="00EC2B11">
            <w:pPr>
              <w:rPr>
                <w:rFonts w:ascii="Times New Roman" w:hAnsi="Times New Roman" w:cs="Times New Roman"/>
                <w:sz w:val="20"/>
                <w:szCs w:val="20"/>
              </w:rPr>
            </w:pPr>
            <w:r>
              <w:rPr>
                <w:rFonts w:ascii="Times New Roman" w:hAnsi="Times New Roman" w:cs="Times New Roman"/>
                <w:sz w:val="20"/>
                <w:szCs w:val="20"/>
              </w:rPr>
              <w:t>R0050</w:t>
            </w:r>
          </w:p>
        </w:tc>
        <w:tc>
          <w:tcPr>
            <w:tcW w:w="4993" w:type="dxa"/>
          </w:tcPr>
          <w:p w:rsidR="00EC2B11" w:rsidRPr="008263CE" w:rsidRDefault="00BE40C0" w:rsidP="00BE40C0">
            <w:pPr>
              <w:jc w:val="both"/>
              <w:rPr>
                <w:rFonts w:ascii="Times New Roman" w:hAnsi="Times New Roman" w:cs="Times New Roman"/>
                <w:sz w:val="20"/>
                <w:szCs w:val="20"/>
              </w:rPr>
            </w:pPr>
            <w:r>
              <w:rPr>
                <w:rFonts w:ascii="Times New Roman" w:hAnsi="Times New Roman" w:cs="Times New Roman"/>
                <w:sz w:val="20"/>
                <w:szCs w:val="20"/>
              </w:rPr>
              <w:t>Montant des d</w:t>
            </w:r>
            <w:r w:rsidR="00EC2B11">
              <w:rPr>
                <w:rFonts w:ascii="Times New Roman" w:hAnsi="Times New Roman" w:cs="Times New Roman"/>
                <w:sz w:val="20"/>
                <w:szCs w:val="20"/>
              </w:rPr>
              <w:t>ifférences sur les prix de remboursement à percevoir enregistrées dans les comptes 4830.</w:t>
            </w:r>
          </w:p>
        </w:tc>
      </w:tr>
      <w:tr w:rsidR="00EC2B11" w:rsidRPr="008263CE" w:rsidTr="00F34C75">
        <w:trPr>
          <w:cantSplit/>
        </w:trPr>
        <w:tc>
          <w:tcPr>
            <w:tcW w:w="3085" w:type="dxa"/>
          </w:tcPr>
          <w:p w:rsidR="00EC2B11" w:rsidRPr="008263CE" w:rsidRDefault="00EC2B11" w:rsidP="00CF6FBA">
            <w:pPr>
              <w:rPr>
                <w:rFonts w:ascii="Times New Roman" w:hAnsi="Times New Roman" w:cs="Times New Roman"/>
                <w:sz w:val="20"/>
                <w:szCs w:val="20"/>
              </w:rPr>
            </w:pPr>
            <w:r w:rsidRPr="008263CE">
              <w:rPr>
                <w:rFonts w:ascii="Times New Roman" w:hAnsi="Times New Roman" w:cs="Times New Roman"/>
                <w:sz w:val="20"/>
                <w:szCs w:val="20"/>
              </w:rPr>
              <w:t>Comptes de régularisation liés aux instruments financiers à terme</w:t>
            </w:r>
          </w:p>
        </w:tc>
        <w:tc>
          <w:tcPr>
            <w:tcW w:w="1134" w:type="dxa"/>
          </w:tcPr>
          <w:p w:rsidR="00EC2B11" w:rsidRPr="006C43B1" w:rsidRDefault="00EC2B11" w:rsidP="00EC2B11">
            <w:pPr>
              <w:rPr>
                <w:rFonts w:ascii="Times New Roman" w:hAnsi="Times New Roman" w:cs="Times New Roman"/>
                <w:sz w:val="20"/>
                <w:szCs w:val="20"/>
              </w:rPr>
            </w:pPr>
            <w:r>
              <w:rPr>
                <w:rFonts w:ascii="Times New Roman" w:hAnsi="Times New Roman" w:cs="Times New Roman"/>
                <w:sz w:val="20"/>
                <w:szCs w:val="20"/>
              </w:rPr>
              <w:t>R0060</w:t>
            </w:r>
          </w:p>
        </w:tc>
        <w:tc>
          <w:tcPr>
            <w:tcW w:w="4993" w:type="dxa"/>
          </w:tcPr>
          <w:p w:rsidR="00EC2B11" w:rsidRDefault="00EC2B11" w:rsidP="00304977">
            <w:pPr>
              <w:jc w:val="both"/>
              <w:rPr>
                <w:rFonts w:ascii="Times New Roman" w:hAnsi="Times New Roman" w:cs="Times New Roman"/>
                <w:sz w:val="20"/>
                <w:szCs w:val="20"/>
              </w:rPr>
            </w:pPr>
            <w:r>
              <w:rPr>
                <w:rFonts w:ascii="Times New Roman" w:hAnsi="Times New Roman" w:cs="Times New Roman"/>
                <w:sz w:val="20"/>
                <w:szCs w:val="20"/>
              </w:rPr>
              <w:t>Montant des comptes de régularisation actifs liés aux instruments financiers à terme enregistrés en comptes 486.</w:t>
            </w:r>
          </w:p>
          <w:p w:rsidR="00EC2B11" w:rsidRPr="008263CE" w:rsidRDefault="00EC2B11" w:rsidP="00DD3E7A">
            <w:pPr>
              <w:jc w:val="both"/>
              <w:rPr>
                <w:rFonts w:ascii="Times New Roman" w:hAnsi="Times New Roman" w:cs="Times New Roman"/>
                <w:sz w:val="20"/>
                <w:szCs w:val="20"/>
              </w:rPr>
            </w:pPr>
            <w:r>
              <w:rPr>
                <w:rFonts w:ascii="Times New Roman" w:hAnsi="Times New Roman" w:cs="Times New Roman"/>
                <w:sz w:val="20"/>
                <w:szCs w:val="20"/>
              </w:rPr>
              <w:t xml:space="preserve">Correspond à la somme des montants enregistrés en lignes </w:t>
            </w:r>
            <w:r w:rsidR="00DD3E7A">
              <w:rPr>
                <w:rFonts w:ascii="Times New Roman" w:hAnsi="Times New Roman" w:cs="Times New Roman"/>
                <w:sz w:val="20"/>
                <w:szCs w:val="20"/>
              </w:rPr>
              <w:t>R0070</w:t>
            </w:r>
            <w:r>
              <w:rPr>
                <w:rFonts w:ascii="Times New Roman" w:hAnsi="Times New Roman" w:cs="Times New Roman"/>
                <w:sz w:val="20"/>
                <w:szCs w:val="20"/>
              </w:rPr>
              <w:t xml:space="preserve"> à </w:t>
            </w:r>
            <w:r w:rsidR="00DD3E7A">
              <w:rPr>
                <w:rFonts w:ascii="Times New Roman" w:hAnsi="Times New Roman" w:cs="Times New Roman"/>
                <w:sz w:val="20"/>
                <w:szCs w:val="20"/>
              </w:rPr>
              <w:t>R0090</w:t>
            </w:r>
            <w:r>
              <w:rPr>
                <w:rFonts w:ascii="Times New Roman" w:hAnsi="Times New Roman" w:cs="Times New Roman"/>
                <w:sz w:val="20"/>
                <w:szCs w:val="20"/>
              </w:rPr>
              <w:t>.</w:t>
            </w:r>
          </w:p>
        </w:tc>
      </w:tr>
      <w:tr w:rsidR="00CF6FBA" w:rsidRPr="008263CE" w:rsidTr="00F34C75">
        <w:trPr>
          <w:cantSplit/>
        </w:trPr>
        <w:tc>
          <w:tcPr>
            <w:tcW w:w="3085" w:type="dxa"/>
          </w:tcPr>
          <w:p w:rsidR="00D96870" w:rsidRDefault="00CF6FBA" w:rsidP="00CF6FBA">
            <w:pPr>
              <w:rPr>
                <w:rFonts w:ascii="Times New Roman" w:hAnsi="Times New Roman" w:cs="Times New Roman"/>
                <w:sz w:val="20"/>
                <w:szCs w:val="20"/>
              </w:rPr>
            </w:pPr>
            <w:r w:rsidRPr="008263CE">
              <w:rPr>
                <w:rFonts w:ascii="Times New Roman" w:hAnsi="Times New Roman" w:cs="Times New Roman"/>
                <w:sz w:val="20"/>
                <w:szCs w:val="20"/>
              </w:rPr>
              <w:t>Comptes de régularisation</w:t>
            </w:r>
            <w:r w:rsidR="00D96870">
              <w:rPr>
                <w:rFonts w:ascii="Times New Roman" w:hAnsi="Times New Roman" w:cs="Times New Roman"/>
                <w:sz w:val="20"/>
                <w:szCs w:val="20"/>
              </w:rPr>
              <w:t> :</w:t>
            </w:r>
          </w:p>
          <w:p w:rsidR="00D96870" w:rsidRDefault="00D96870" w:rsidP="00CF6FBA">
            <w:pPr>
              <w:pStyle w:val="Paragraphedeliste"/>
              <w:numPr>
                <w:ilvl w:val="0"/>
                <w:numId w:val="2"/>
              </w:numPr>
              <w:rPr>
                <w:rFonts w:ascii="Times New Roman" w:hAnsi="Times New Roman" w:cs="Times New Roman"/>
                <w:sz w:val="20"/>
                <w:szCs w:val="20"/>
              </w:rPr>
            </w:pPr>
            <w:r>
              <w:rPr>
                <w:rFonts w:ascii="Times New Roman" w:hAnsi="Times New Roman" w:cs="Times New Roman"/>
                <w:sz w:val="20"/>
                <w:szCs w:val="20"/>
              </w:rPr>
              <w:t xml:space="preserve">liés </w:t>
            </w:r>
            <w:r w:rsidR="00CF6FBA" w:rsidRPr="00D96870">
              <w:rPr>
                <w:rFonts w:ascii="Times New Roman" w:hAnsi="Times New Roman" w:cs="Times New Roman"/>
                <w:sz w:val="20"/>
                <w:szCs w:val="20"/>
              </w:rPr>
              <w:t>à des stratégies d'investissement ou de désinvestissement</w:t>
            </w:r>
            <w:r w:rsidR="00867B81" w:rsidRPr="00D96870">
              <w:rPr>
                <w:rFonts w:ascii="Times New Roman" w:hAnsi="Times New Roman" w:cs="Times New Roman"/>
                <w:sz w:val="20"/>
                <w:szCs w:val="20"/>
              </w:rPr>
              <w:t>,</w:t>
            </w:r>
          </w:p>
          <w:p w:rsidR="00D96870" w:rsidRDefault="00D96870" w:rsidP="00D96870">
            <w:pPr>
              <w:pStyle w:val="Paragraphedeliste"/>
              <w:numPr>
                <w:ilvl w:val="0"/>
                <w:numId w:val="2"/>
              </w:numPr>
              <w:rPr>
                <w:rFonts w:ascii="Times New Roman" w:hAnsi="Times New Roman" w:cs="Times New Roman"/>
                <w:sz w:val="20"/>
                <w:szCs w:val="20"/>
              </w:rPr>
            </w:pPr>
            <w:r>
              <w:rPr>
                <w:rFonts w:ascii="Times New Roman" w:hAnsi="Times New Roman" w:cs="Times New Roman"/>
                <w:sz w:val="20"/>
                <w:szCs w:val="20"/>
              </w:rPr>
              <w:t xml:space="preserve">liés </w:t>
            </w:r>
            <w:r w:rsidR="00867B81" w:rsidRPr="00D96870">
              <w:rPr>
                <w:rFonts w:ascii="Times New Roman" w:hAnsi="Times New Roman" w:cs="Times New Roman"/>
                <w:sz w:val="20"/>
                <w:szCs w:val="20"/>
              </w:rPr>
              <w:t>à des stratégies de rendement</w:t>
            </w:r>
            <w:r>
              <w:rPr>
                <w:rFonts w:ascii="Times New Roman" w:hAnsi="Times New Roman" w:cs="Times New Roman"/>
                <w:sz w:val="20"/>
                <w:szCs w:val="20"/>
              </w:rPr>
              <w:t>,</w:t>
            </w:r>
          </w:p>
          <w:p w:rsidR="00867B81" w:rsidRPr="008263CE" w:rsidRDefault="00867B81" w:rsidP="00D96870">
            <w:pPr>
              <w:pStyle w:val="Paragraphedeliste"/>
              <w:numPr>
                <w:ilvl w:val="0"/>
                <w:numId w:val="2"/>
              </w:numPr>
              <w:rPr>
                <w:rFonts w:ascii="Times New Roman" w:hAnsi="Times New Roman" w:cs="Times New Roman"/>
                <w:sz w:val="20"/>
                <w:szCs w:val="20"/>
              </w:rPr>
            </w:pPr>
            <w:r w:rsidRPr="008263CE">
              <w:rPr>
                <w:rFonts w:ascii="Times New Roman" w:hAnsi="Times New Roman" w:cs="Times New Roman"/>
                <w:sz w:val="20"/>
                <w:szCs w:val="20"/>
              </w:rPr>
              <w:t>sur autres opérations</w:t>
            </w:r>
          </w:p>
        </w:tc>
        <w:tc>
          <w:tcPr>
            <w:tcW w:w="1134" w:type="dxa"/>
          </w:tcPr>
          <w:p w:rsidR="00EC2B11" w:rsidRDefault="00EC2B11" w:rsidP="00CF6FBA">
            <w:pPr>
              <w:rPr>
                <w:rFonts w:ascii="Times New Roman" w:hAnsi="Times New Roman" w:cs="Times New Roman"/>
                <w:sz w:val="20"/>
                <w:szCs w:val="20"/>
              </w:rPr>
            </w:pPr>
            <w:r>
              <w:rPr>
                <w:rFonts w:ascii="Times New Roman" w:hAnsi="Times New Roman" w:cs="Times New Roman"/>
                <w:sz w:val="20"/>
                <w:szCs w:val="20"/>
              </w:rPr>
              <w:t>R0070</w:t>
            </w:r>
          </w:p>
          <w:p w:rsidR="00CF6FBA" w:rsidRPr="008263CE" w:rsidRDefault="00EC2B11" w:rsidP="00CF6FBA">
            <w:pPr>
              <w:rPr>
                <w:rFonts w:ascii="Times New Roman" w:hAnsi="Times New Roman" w:cs="Times New Roman"/>
                <w:sz w:val="20"/>
                <w:szCs w:val="20"/>
              </w:rPr>
            </w:pPr>
            <w:r>
              <w:rPr>
                <w:rFonts w:ascii="Times New Roman" w:hAnsi="Times New Roman" w:cs="Times New Roman"/>
                <w:sz w:val="20"/>
                <w:szCs w:val="20"/>
              </w:rPr>
              <w:t>R0080</w:t>
            </w:r>
          </w:p>
          <w:p w:rsidR="00867B81" w:rsidRPr="008263CE" w:rsidRDefault="00EC2B11" w:rsidP="00EC2B11">
            <w:pPr>
              <w:rPr>
                <w:rFonts w:ascii="Times New Roman" w:hAnsi="Times New Roman" w:cs="Times New Roman"/>
                <w:sz w:val="20"/>
                <w:szCs w:val="20"/>
              </w:rPr>
            </w:pPr>
            <w:r>
              <w:rPr>
                <w:rFonts w:ascii="Times New Roman" w:hAnsi="Times New Roman" w:cs="Times New Roman"/>
                <w:sz w:val="20"/>
                <w:szCs w:val="20"/>
              </w:rPr>
              <w:t>R0090</w:t>
            </w:r>
          </w:p>
        </w:tc>
        <w:tc>
          <w:tcPr>
            <w:tcW w:w="4993" w:type="dxa"/>
          </w:tcPr>
          <w:p w:rsidR="00D96870" w:rsidRDefault="00D96870" w:rsidP="00D96870">
            <w:pPr>
              <w:jc w:val="both"/>
              <w:rPr>
                <w:rFonts w:ascii="Times New Roman" w:hAnsi="Times New Roman" w:cs="Times New Roman"/>
                <w:sz w:val="20"/>
                <w:szCs w:val="20"/>
              </w:rPr>
            </w:pPr>
            <w:r>
              <w:rPr>
                <w:rFonts w:ascii="Times New Roman" w:hAnsi="Times New Roman" w:cs="Times New Roman"/>
                <w:sz w:val="20"/>
                <w:szCs w:val="20"/>
              </w:rPr>
              <w:t>Décomposition des comptes de régularisation actifs liés aux IFT en fonction de la stratégie de couverture utilisée ou d’opération, enregistrés dans les comptes 4861, 4862 et 4863 respectivement.</w:t>
            </w:r>
          </w:p>
          <w:p w:rsidR="00DD3E7A" w:rsidRPr="00CC6A0A" w:rsidRDefault="00DD3E7A" w:rsidP="00DD3E7A">
            <w:pPr>
              <w:jc w:val="both"/>
              <w:rPr>
                <w:rFonts w:ascii="Times New Roman" w:hAnsi="Times New Roman" w:cs="Times New Roman"/>
                <w:sz w:val="20"/>
                <w:szCs w:val="20"/>
              </w:rPr>
            </w:pPr>
            <w:r w:rsidRPr="00CC6A0A">
              <w:rPr>
                <w:rFonts w:ascii="Times New Roman" w:hAnsi="Times New Roman" w:cs="Times New Roman"/>
                <w:sz w:val="20"/>
                <w:szCs w:val="20"/>
              </w:rPr>
              <w:t>Le total de ces éléments est présenté dans la ligne R0060.</w:t>
            </w:r>
          </w:p>
        </w:tc>
      </w:tr>
      <w:tr w:rsidR="00CF6FBA" w:rsidRPr="008263CE" w:rsidTr="00F34C75">
        <w:trPr>
          <w:cantSplit/>
        </w:trPr>
        <w:tc>
          <w:tcPr>
            <w:tcW w:w="3085" w:type="dxa"/>
          </w:tcPr>
          <w:p w:rsidR="00CF6FBA" w:rsidRPr="008263CE" w:rsidRDefault="00CF6FBA" w:rsidP="00CF6FBA">
            <w:pPr>
              <w:rPr>
                <w:rFonts w:ascii="Times New Roman" w:hAnsi="Times New Roman" w:cs="Times New Roman"/>
                <w:sz w:val="20"/>
                <w:szCs w:val="20"/>
              </w:rPr>
            </w:pPr>
            <w:r w:rsidRPr="008263CE">
              <w:rPr>
                <w:rFonts w:ascii="Times New Roman" w:hAnsi="Times New Roman" w:cs="Times New Roman"/>
                <w:sz w:val="20"/>
                <w:szCs w:val="20"/>
              </w:rPr>
              <w:t>Évaluations techniques de la réassurance</w:t>
            </w:r>
          </w:p>
        </w:tc>
        <w:tc>
          <w:tcPr>
            <w:tcW w:w="1134" w:type="dxa"/>
          </w:tcPr>
          <w:p w:rsidR="00CF6FBA" w:rsidRPr="008263CE" w:rsidRDefault="00EC2B11" w:rsidP="00EC2B11">
            <w:pPr>
              <w:rPr>
                <w:rFonts w:ascii="Times New Roman" w:hAnsi="Times New Roman" w:cs="Times New Roman"/>
                <w:sz w:val="20"/>
                <w:szCs w:val="20"/>
              </w:rPr>
            </w:pPr>
            <w:r>
              <w:rPr>
                <w:rFonts w:ascii="Times New Roman" w:hAnsi="Times New Roman" w:cs="Times New Roman"/>
                <w:sz w:val="20"/>
                <w:szCs w:val="20"/>
              </w:rPr>
              <w:t>R0100</w:t>
            </w:r>
          </w:p>
        </w:tc>
        <w:tc>
          <w:tcPr>
            <w:tcW w:w="4993" w:type="dxa"/>
          </w:tcPr>
          <w:p w:rsidR="00CF6FBA" w:rsidRPr="008263CE" w:rsidRDefault="00B50D80" w:rsidP="00304977">
            <w:pPr>
              <w:jc w:val="both"/>
              <w:rPr>
                <w:rFonts w:ascii="Times New Roman" w:hAnsi="Times New Roman" w:cs="Times New Roman"/>
                <w:sz w:val="20"/>
                <w:szCs w:val="20"/>
              </w:rPr>
            </w:pPr>
            <w:r>
              <w:rPr>
                <w:rFonts w:ascii="Times New Roman" w:hAnsi="Times New Roman" w:cs="Times New Roman"/>
                <w:sz w:val="20"/>
                <w:szCs w:val="20"/>
              </w:rPr>
              <w:t>Solde débiteur des évaluations techniques de réassurance enregistré dans les comptes 487.</w:t>
            </w:r>
          </w:p>
        </w:tc>
      </w:tr>
      <w:tr w:rsidR="006B0CEA" w:rsidRPr="008263CE" w:rsidTr="00F34C75">
        <w:trPr>
          <w:cantSplit/>
        </w:trPr>
        <w:tc>
          <w:tcPr>
            <w:tcW w:w="3085" w:type="dxa"/>
          </w:tcPr>
          <w:p w:rsidR="006B0CEA" w:rsidRPr="006B0CEA" w:rsidRDefault="006B0CEA" w:rsidP="0040646D">
            <w:pPr>
              <w:rPr>
                <w:rFonts w:ascii="Times New Roman" w:hAnsi="Times New Roman" w:cs="Times New Roman"/>
                <w:color w:val="FF0000"/>
                <w:sz w:val="20"/>
                <w:szCs w:val="20"/>
              </w:rPr>
            </w:pPr>
            <w:r w:rsidRPr="006B0CEA">
              <w:rPr>
                <w:rFonts w:ascii="Times New Roman" w:hAnsi="Times New Roman" w:cs="Times New Roman"/>
                <w:sz w:val="20"/>
                <w:szCs w:val="20"/>
              </w:rPr>
              <w:t>Différences de conversion – Actif</w:t>
            </w:r>
          </w:p>
        </w:tc>
        <w:tc>
          <w:tcPr>
            <w:tcW w:w="1134" w:type="dxa"/>
          </w:tcPr>
          <w:p w:rsidR="006B0CEA" w:rsidRPr="006C43B1" w:rsidRDefault="006B0CEA" w:rsidP="006B0CEA">
            <w:pPr>
              <w:rPr>
                <w:rFonts w:ascii="Times New Roman" w:hAnsi="Times New Roman" w:cs="Times New Roman"/>
                <w:sz w:val="20"/>
                <w:szCs w:val="20"/>
              </w:rPr>
            </w:pPr>
            <w:r>
              <w:rPr>
                <w:rFonts w:ascii="Times New Roman" w:hAnsi="Times New Roman" w:cs="Times New Roman"/>
                <w:sz w:val="20"/>
                <w:szCs w:val="20"/>
              </w:rPr>
              <w:t>R0110</w:t>
            </w:r>
          </w:p>
        </w:tc>
        <w:tc>
          <w:tcPr>
            <w:tcW w:w="4993" w:type="dxa"/>
          </w:tcPr>
          <w:p w:rsidR="006B0CEA" w:rsidRDefault="006B0CEA" w:rsidP="009D365B">
            <w:pPr>
              <w:jc w:val="both"/>
              <w:rPr>
                <w:rFonts w:ascii="Times New Roman" w:hAnsi="Times New Roman" w:cs="Times New Roman"/>
                <w:sz w:val="20"/>
                <w:szCs w:val="20"/>
              </w:rPr>
            </w:pPr>
            <w:r w:rsidRPr="006B0CEA">
              <w:rPr>
                <w:rFonts w:ascii="Times New Roman" w:hAnsi="Times New Roman" w:cs="Times New Roman"/>
                <w:sz w:val="20"/>
                <w:szCs w:val="20"/>
              </w:rPr>
              <w:t>Solde débiteur des écarts de conversion enregistré dans le compte 48</w:t>
            </w:r>
            <w:r w:rsidR="009D365B">
              <w:rPr>
                <w:rFonts w:ascii="Times New Roman" w:hAnsi="Times New Roman" w:cs="Times New Roman"/>
                <w:sz w:val="20"/>
                <w:szCs w:val="20"/>
              </w:rPr>
              <w:t>9</w:t>
            </w:r>
            <w:r w:rsidRPr="006B0CEA">
              <w:rPr>
                <w:rFonts w:ascii="Times New Roman" w:hAnsi="Times New Roman" w:cs="Times New Roman"/>
                <w:sz w:val="20"/>
                <w:szCs w:val="20"/>
              </w:rPr>
              <w:t>6.</w:t>
            </w:r>
          </w:p>
        </w:tc>
      </w:tr>
      <w:tr w:rsidR="006B0CEA" w:rsidRPr="008263CE" w:rsidTr="00F34C75">
        <w:trPr>
          <w:cantSplit/>
        </w:trPr>
        <w:tc>
          <w:tcPr>
            <w:tcW w:w="3085" w:type="dxa"/>
          </w:tcPr>
          <w:p w:rsidR="006B0CEA" w:rsidRPr="008263CE" w:rsidRDefault="006B0CEA" w:rsidP="00CF6FBA">
            <w:pPr>
              <w:rPr>
                <w:rFonts w:ascii="Times New Roman" w:hAnsi="Times New Roman" w:cs="Times New Roman"/>
                <w:sz w:val="20"/>
                <w:szCs w:val="20"/>
              </w:rPr>
            </w:pPr>
            <w:r w:rsidRPr="008263CE">
              <w:rPr>
                <w:rFonts w:ascii="Times New Roman" w:hAnsi="Times New Roman" w:cs="Times New Roman"/>
                <w:sz w:val="20"/>
                <w:szCs w:val="20"/>
              </w:rPr>
              <w:t>Autres comptes de régularisation</w:t>
            </w:r>
          </w:p>
        </w:tc>
        <w:tc>
          <w:tcPr>
            <w:tcW w:w="1134" w:type="dxa"/>
          </w:tcPr>
          <w:p w:rsidR="006B0CEA" w:rsidRPr="008263CE" w:rsidRDefault="006B0CEA" w:rsidP="006B0CEA">
            <w:pPr>
              <w:rPr>
                <w:rFonts w:ascii="Times New Roman" w:hAnsi="Times New Roman" w:cs="Times New Roman"/>
                <w:sz w:val="20"/>
                <w:szCs w:val="20"/>
              </w:rPr>
            </w:pPr>
            <w:r>
              <w:rPr>
                <w:rFonts w:ascii="Times New Roman" w:hAnsi="Times New Roman" w:cs="Times New Roman"/>
                <w:sz w:val="20"/>
                <w:szCs w:val="20"/>
              </w:rPr>
              <w:t>R0120</w:t>
            </w:r>
          </w:p>
        </w:tc>
        <w:tc>
          <w:tcPr>
            <w:tcW w:w="4993" w:type="dxa"/>
          </w:tcPr>
          <w:p w:rsidR="006B0CEA" w:rsidRPr="008263CE" w:rsidRDefault="006B0CEA" w:rsidP="00FF3077">
            <w:pPr>
              <w:jc w:val="both"/>
              <w:rPr>
                <w:rFonts w:ascii="Times New Roman" w:hAnsi="Times New Roman" w:cs="Times New Roman"/>
                <w:sz w:val="20"/>
                <w:szCs w:val="20"/>
              </w:rPr>
            </w:pPr>
            <w:r>
              <w:rPr>
                <w:rFonts w:ascii="Times New Roman" w:hAnsi="Times New Roman" w:cs="Times New Roman"/>
                <w:sz w:val="20"/>
                <w:szCs w:val="20"/>
              </w:rPr>
              <w:t xml:space="preserve">Montant des autres comptes de régularisation actifs qui n’ont pas été reportés dans les lignes précédentes. </w:t>
            </w:r>
          </w:p>
        </w:tc>
      </w:tr>
      <w:tr w:rsidR="006B0CEA" w:rsidRPr="008263CE" w:rsidTr="00F34C75">
        <w:trPr>
          <w:cantSplit/>
        </w:trPr>
        <w:tc>
          <w:tcPr>
            <w:tcW w:w="3085" w:type="dxa"/>
          </w:tcPr>
          <w:p w:rsidR="006B0CEA" w:rsidRPr="00513910" w:rsidRDefault="006B0CEA" w:rsidP="00482043">
            <w:pPr>
              <w:rPr>
                <w:rFonts w:ascii="Times New Roman" w:hAnsi="Times New Roman" w:cs="Times New Roman"/>
                <w:color w:val="FF0000"/>
                <w:sz w:val="20"/>
                <w:szCs w:val="20"/>
              </w:rPr>
            </w:pPr>
            <w:r w:rsidRPr="008263CE">
              <w:rPr>
                <w:rFonts w:ascii="Times New Roman" w:hAnsi="Times New Roman" w:cs="Times New Roman"/>
                <w:sz w:val="20"/>
                <w:szCs w:val="20"/>
              </w:rPr>
              <w:t xml:space="preserve">Total – Comptes de régularisation </w:t>
            </w:r>
            <w:r>
              <w:rPr>
                <w:rFonts w:ascii="Times New Roman" w:hAnsi="Times New Roman" w:cs="Times New Roman"/>
                <w:sz w:val="20"/>
                <w:szCs w:val="20"/>
              </w:rPr>
              <w:t>– A</w:t>
            </w:r>
            <w:r w:rsidRPr="008263CE">
              <w:rPr>
                <w:rFonts w:ascii="Times New Roman" w:hAnsi="Times New Roman" w:cs="Times New Roman"/>
                <w:sz w:val="20"/>
                <w:szCs w:val="20"/>
              </w:rPr>
              <w:t>ctif</w:t>
            </w:r>
          </w:p>
        </w:tc>
        <w:tc>
          <w:tcPr>
            <w:tcW w:w="1134" w:type="dxa"/>
          </w:tcPr>
          <w:p w:rsidR="006B0CEA" w:rsidRPr="00513910" w:rsidRDefault="006B0CEA" w:rsidP="00EC2B11">
            <w:pPr>
              <w:rPr>
                <w:rFonts w:ascii="Times New Roman" w:hAnsi="Times New Roman" w:cs="Times New Roman"/>
                <w:color w:val="FF0000"/>
                <w:sz w:val="20"/>
                <w:szCs w:val="20"/>
              </w:rPr>
            </w:pPr>
            <w:r w:rsidRPr="006B0CEA">
              <w:rPr>
                <w:rFonts w:ascii="Times New Roman" w:hAnsi="Times New Roman" w:cs="Times New Roman"/>
                <w:sz w:val="20"/>
                <w:szCs w:val="20"/>
              </w:rPr>
              <w:t>R0130*</w:t>
            </w:r>
          </w:p>
        </w:tc>
        <w:tc>
          <w:tcPr>
            <w:tcW w:w="4993" w:type="dxa"/>
          </w:tcPr>
          <w:p w:rsidR="006B0CEA" w:rsidRDefault="006B0CEA" w:rsidP="006B0CEA">
            <w:pPr>
              <w:jc w:val="both"/>
              <w:rPr>
                <w:rFonts w:ascii="Times New Roman" w:hAnsi="Times New Roman" w:cs="Times New Roman"/>
                <w:sz w:val="20"/>
                <w:szCs w:val="20"/>
              </w:rPr>
            </w:pPr>
            <w:r>
              <w:rPr>
                <w:rFonts w:ascii="Times New Roman" w:hAnsi="Times New Roman" w:cs="Times New Roman"/>
                <w:sz w:val="20"/>
                <w:szCs w:val="20"/>
              </w:rPr>
              <w:t>Total des comptes de régularisation actifs enregistrés dans les comptes 48.</w:t>
            </w:r>
          </w:p>
          <w:p w:rsidR="006B0CEA" w:rsidRPr="00513910" w:rsidRDefault="006B0CEA" w:rsidP="006B0CEA">
            <w:pPr>
              <w:jc w:val="both"/>
              <w:rPr>
                <w:rFonts w:ascii="Times New Roman" w:hAnsi="Times New Roman" w:cs="Times New Roman"/>
                <w:color w:val="FF0000"/>
                <w:sz w:val="20"/>
                <w:szCs w:val="20"/>
              </w:rPr>
            </w:pPr>
            <w:r>
              <w:rPr>
                <w:rFonts w:ascii="Times New Roman" w:hAnsi="Times New Roman" w:cs="Times New Roman"/>
                <w:sz w:val="20"/>
                <w:szCs w:val="20"/>
              </w:rPr>
              <w:t>Correspond à la somme des montants inscrits sur les lignes R0010 à R0060, R0100, R0110 et R0120.</w:t>
            </w:r>
          </w:p>
        </w:tc>
      </w:tr>
      <w:tr w:rsidR="006B0CEA" w:rsidRPr="008263CE" w:rsidTr="00F34C75">
        <w:trPr>
          <w:cantSplit/>
        </w:trPr>
        <w:tc>
          <w:tcPr>
            <w:tcW w:w="3085" w:type="dxa"/>
          </w:tcPr>
          <w:p w:rsidR="006B0CEA" w:rsidRPr="008263CE" w:rsidRDefault="006B0CEA" w:rsidP="00CF6FBA">
            <w:pPr>
              <w:rPr>
                <w:rFonts w:ascii="Times New Roman" w:hAnsi="Times New Roman" w:cs="Times New Roman"/>
                <w:sz w:val="20"/>
                <w:szCs w:val="20"/>
              </w:rPr>
            </w:pPr>
            <w:r w:rsidRPr="008263CE">
              <w:rPr>
                <w:rFonts w:ascii="Times New Roman" w:hAnsi="Times New Roman" w:cs="Times New Roman"/>
                <w:sz w:val="20"/>
                <w:szCs w:val="20"/>
              </w:rPr>
              <w:t>Produits à répartir sur plusieurs exercices</w:t>
            </w:r>
          </w:p>
        </w:tc>
        <w:tc>
          <w:tcPr>
            <w:tcW w:w="1134" w:type="dxa"/>
          </w:tcPr>
          <w:p w:rsidR="006B0CEA" w:rsidRPr="008263CE" w:rsidRDefault="006B0CEA" w:rsidP="00EC2B11">
            <w:pPr>
              <w:rPr>
                <w:rFonts w:ascii="Times New Roman" w:hAnsi="Times New Roman" w:cs="Times New Roman"/>
                <w:sz w:val="20"/>
                <w:szCs w:val="20"/>
              </w:rPr>
            </w:pPr>
            <w:r>
              <w:rPr>
                <w:rFonts w:ascii="Times New Roman" w:hAnsi="Times New Roman" w:cs="Times New Roman"/>
                <w:sz w:val="20"/>
                <w:szCs w:val="20"/>
              </w:rPr>
              <w:t>R0140</w:t>
            </w:r>
          </w:p>
        </w:tc>
        <w:tc>
          <w:tcPr>
            <w:tcW w:w="4993" w:type="dxa"/>
          </w:tcPr>
          <w:p w:rsidR="006B0CEA" w:rsidRPr="008263CE" w:rsidRDefault="006B0CEA" w:rsidP="00322893">
            <w:pPr>
              <w:jc w:val="both"/>
              <w:rPr>
                <w:rFonts w:ascii="Times New Roman" w:hAnsi="Times New Roman" w:cs="Times New Roman"/>
                <w:sz w:val="20"/>
                <w:szCs w:val="20"/>
              </w:rPr>
            </w:pPr>
            <w:r>
              <w:rPr>
                <w:rFonts w:ascii="Times New Roman" w:hAnsi="Times New Roman" w:cs="Times New Roman"/>
                <w:sz w:val="20"/>
                <w:szCs w:val="20"/>
              </w:rPr>
              <w:t>Montant des produits à répartir sur plusieurs exercices enregistrés dans les comptes 484.</w:t>
            </w:r>
          </w:p>
        </w:tc>
      </w:tr>
      <w:tr w:rsidR="006B0CEA" w:rsidRPr="008263CE" w:rsidTr="00F34C75">
        <w:trPr>
          <w:cantSplit/>
        </w:trPr>
        <w:tc>
          <w:tcPr>
            <w:tcW w:w="3085" w:type="dxa"/>
          </w:tcPr>
          <w:p w:rsidR="006B0CEA" w:rsidRPr="008263CE" w:rsidRDefault="006B0CEA" w:rsidP="00CF6FBA">
            <w:pPr>
              <w:rPr>
                <w:rFonts w:ascii="Times New Roman" w:hAnsi="Times New Roman" w:cs="Times New Roman"/>
                <w:sz w:val="20"/>
                <w:szCs w:val="20"/>
              </w:rPr>
            </w:pPr>
            <w:r w:rsidRPr="008263CE">
              <w:rPr>
                <w:rFonts w:ascii="Times New Roman" w:hAnsi="Times New Roman" w:cs="Times New Roman"/>
                <w:sz w:val="20"/>
                <w:szCs w:val="20"/>
              </w:rPr>
              <w:t>Amortissement des différences sur les prix de remboursement</w:t>
            </w:r>
          </w:p>
        </w:tc>
        <w:tc>
          <w:tcPr>
            <w:tcW w:w="1134" w:type="dxa"/>
          </w:tcPr>
          <w:p w:rsidR="006B0CEA" w:rsidRPr="008263CE" w:rsidRDefault="006B0CEA" w:rsidP="00EC2B11">
            <w:pPr>
              <w:rPr>
                <w:rFonts w:ascii="Times New Roman" w:hAnsi="Times New Roman" w:cs="Times New Roman"/>
                <w:sz w:val="20"/>
                <w:szCs w:val="20"/>
              </w:rPr>
            </w:pPr>
            <w:r>
              <w:rPr>
                <w:rFonts w:ascii="Times New Roman" w:hAnsi="Times New Roman" w:cs="Times New Roman"/>
                <w:sz w:val="20"/>
                <w:szCs w:val="20"/>
              </w:rPr>
              <w:t>R0150</w:t>
            </w:r>
          </w:p>
        </w:tc>
        <w:tc>
          <w:tcPr>
            <w:tcW w:w="4993" w:type="dxa"/>
          </w:tcPr>
          <w:p w:rsidR="006B0CEA" w:rsidRPr="008263CE" w:rsidRDefault="006B0CEA" w:rsidP="00BE40C0">
            <w:pPr>
              <w:jc w:val="both"/>
              <w:rPr>
                <w:rFonts w:ascii="Times New Roman" w:hAnsi="Times New Roman" w:cs="Times New Roman"/>
                <w:sz w:val="20"/>
                <w:szCs w:val="20"/>
              </w:rPr>
            </w:pPr>
            <w:r>
              <w:rPr>
                <w:rFonts w:ascii="Times New Roman" w:hAnsi="Times New Roman" w:cs="Times New Roman"/>
                <w:sz w:val="20"/>
                <w:szCs w:val="20"/>
              </w:rPr>
              <w:t xml:space="preserve">Montant des </w:t>
            </w:r>
            <w:r w:rsidR="00FF3077">
              <w:rPr>
                <w:rFonts w:ascii="Times New Roman" w:hAnsi="Times New Roman" w:cs="Times New Roman"/>
                <w:sz w:val="20"/>
                <w:szCs w:val="20"/>
              </w:rPr>
              <w:t>amortissements</w:t>
            </w:r>
            <w:r>
              <w:rPr>
                <w:rFonts w:ascii="Times New Roman" w:hAnsi="Times New Roman" w:cs="Times New Roman"/>
                <w:sz w:val="20"/>
                <w:szCs w:val="20"/>
              </w:rPr>
              <w:t xml:space="preserve"> des différences sur les prix de remboursement enregistré dans les comptes 4850.</w:t>
            </w:r>
          </w:p>
        </w:tc>
      </w:tr>
      <w:tr w:rsidR="006B0CEA" w:rsidRPr="008263CE" w:rsidTr="00F34C75">
        <w:trPr>
          <w:cantSplit/>
        </w:trPr>
        <w:tc>
          <w:tcPr>
            <w:tcW w:w="3085" w:type="dxa"/>
          </w:tcPr>
          <w:p w:rsidR="006B0CEA" w:rsidRPr="008263CE" w:rsidRDefault="006B0CEA" w:rsidP="00CF6FBA">
            <w:pPr>
              <w:rPr>
                <w:rFonts w:ascii="Times New Roman" w:hAnsi="Times New Roman" w:cs="Times New Roman"/>
                <w:sz w:val="20"/>
                <w:szCs w:val="20"/>
              </w:rPr>
            </w:pPr>
            <w:r w:rsidRPr="008263CE">
              <w:rPr>
                <w:rFonts w:ascii="Times New Roman" w:hAnsi="Times New Roman" w:cs="Times New Roman"/>
                <w:sz w:val="20"/>
                <w:szCs w:val="20"/>
              </w:rPr>
              <w:t>Report de commissions reçues des réassureurs</w:t>
            </w:r>
          </w:p>
        </w:tc>
        <w:tc>
          <w:tcPr>
            <w:tcW w:w="1134" w:type="dxa"/>
          </w:tcPr>
          <w:p w:rsidR="006B0CEA" w:rsidRPr="008263CE" w:rsidRDefault="006B0CEA" w:rsidP="00EC2B11">
            <w:pPr>
              <w:rPr>
                <w:rFonts w:ascii="Times New Roman" w:hAnsi="Times New Roman" w:cs="Times New Roman"/>
                <w:sz w:val="20"/>
                <w:szCs w:val="20"/>
              </w:rPr>
            </w:pPr>
            <w:r>
              <w:rPr>
                <w:rFonts w:ascii="Times New Roman" w:hAnsi="Times New Roman" w:cs="Times New Roman"/>
                <w:sz w:val="20"/>
                <w:szCs w:val="20"/>
              </w:rPr>
              <w:t>R0160</w:t>
            </w:r>
          </w:p>
        </w:tc>
        <w:tc>
          <w:tcPr>
            <w:tcW w:w="4993" w:type="dxa"/>
          </w:tcPr>
          <w:p w:rsidR="006B0CEA" w:rsidRDefault="006B0CEA" w:rsidP="00322893">
            <w:pPr>
              <w:jc w:val="both"/>
              <w:rPr>
                <w:rFonts w:ascii="Times New Roman" w:hAnsi="Times New Roman" w:cs="Times New Roman"/>
                <w:sz w:val="20"/>
                <w:szCs w:val="20"/>
              </w:rPr>
            </w:pPr>
          </w:p>
          <w:p w:rsidR="009D365B" w:rsidRPr="008263CE" w:rsidRDefault="009D365B" w:rsidP="00322893">
            <w:pPr>
              <w:jc w:val="both"/>
              <w:rPr>
                <w:rFonts w:ascii="Times New Roman" w:hAnsi="Times New Roman" w:cs="Times New Roman"/>
                <w:sz w:val="20"/>
                <w:szCs w:val="20"/>
              </w:rPr>
            </w:pPr>
            <w:r>
              <w:rPr>
                <w:rFonts w:ascii="Times New Roman" w:hAnsi="Times New Roman" w:cs="Times New Roman"/>
                <w:sz w:val="20"/>
                <w:szCs w:val="20"/>
              </w:rPr>
              <w:t xml:space="preserve">Montant du report de commissions reçues des réassureurs </w:t>
            </w:r>
            <w:proofErr w:type="gramStart"/>
            <w:r>
              <w:rPr>
                <w:rFonts w:ascii="Times New Roman" w:hAnsi="Times New Roman" w:cs="Times New Roman"/>
                <w:sz w:val="20"/>
                <w:szCs w:val="20"/>
              </w:rPr>
              <w:t>enregistré</w:t>
            </w:r>
            <w:proofErr w:type="gramEnd"/>
            <w:r>
              <w:rPr>
                <w:rFonts w:ascii="Times New Roman" w:hAnsi="Times New Roman" w:cs="Times New Roman"/>
                <w:sz w:val="20"/>
                <w:szCs w:val="20"/>
              </w:rPr>
              <w:t xml:space="preserve"> dans les comptes 4855</w:t>
            </w:r>
            <w:r w:rsidR="003F6C1F">
              <w:rPr>
                <w:rFonts w:ascii="Times New Roman" w:hAnsi="Times New Roman" w:cs="Times New Roman"/>
                <w:sz w:val="20"/>
                <w:szCs w:val="20"/>
              </w:rPr>
              <w:t xml:space="preserve"> et 4856</w:t>
            </w:r>
            <w:r>
              <w:rPr>
                <w:rFonts w:ascii="Times New Roman" w:hAnsi="Times New Roman" w:cs="Times New Roman"/>
                <w:sz w:val="20"/>
                <w:szCs w:val="20"/>
              </w:rPr>
              <w:t>.</w:t>
            </w:r>
          </w:p>
        </w:tc>
      </w:tr>
      <w:tr w:rsidR="006B0CEA" w:rsidRPr="008263CE" w:rsidTr="00F34C75">
        <w:trPr>
          <w:cantSplit/>
        </w:trPr>
        <w:tc>
          <w:tcPr>
            <w:tcW w:w="3085" w:type="dxa"/>
          </w:tcPr>
          <w:p w:rsidR="006B0CEA" w:rsidRPr="008263CE" w:rsidRDefault="006B0CEA" w:rsidP="00CF6FBA">
            <w:pPr>
              <w:rPr>
                <w:rFonts w:ascii="Times New Roman" w:hAnsi="Times New Roman" w:cs="Times New Roman"/>
                <w:sz w:val="20"/>
                <w:szCs w:val="20"/>
              </w:rPr>
            </w:pPr>
            <w:r w:rsidRPr="008263CE">
              <w:rPr>
                <w:rFonts w:ascii="Times New Roman" w:hAnsi="Times New Roman" w:cs="Times New Roman"/>
                <w:sz w:val="20"/>
                <w:szCs w:val="20"/>
              </w:rPr>
              <w:lastRenderedPageBreak/>
              <w:t>Comptes de régularisation liés aux instruments financiers à terme</w:t>
            </w:r>
          </w:p>
        </w:tc>
        <w:tc>
          <w:tcPr>
            <w:tcW w:w="1134" w:type="dxa"/>
          </w:tcPr>
          <w:p w:rsidR="006B0CEA" w:rsidRPr="008263CE" w:rsidRDefault="006B0CEA" w:rsidP="00EC2B11">
            <w:pPr>
              <w:rPr>
                <w:rFonts w:ascii="Times New Roman" w:hAnsi="Times New Roman" w:cs="Times New Roman"/>
                <w:sz w:val="20"/>
                <w:szCs w:val="20"/>
              </w:rPr>
            </w:pPr>
            <w:r>
              <w:rPr>
                <w:rFonts w:ascii="Times New Roman" w:hAnsi="Times New Roman" w:cs="Times New Roman"/>
                <w:sz w:val="20"/>
                <w:szCs w:val="20"/>
              </w:rPr>
              <w:t>R0170</w:t>
            </w:r>
          </w:p>
        </w:tc>
        <w:tc>
          <w:tcPr>
            <w:tcW w:w="4993" w:type="dxa"/>
          </w:tcPr>
          <w:p w:rsidR="006B0CEA" w:rsidRDefault="006B0CEA" w:rsidP="00D96870">
            <w:pPr>
              <w:jc w:val="both"/>
              <w:rPr>
                <w:rFonts w:ascii="Times New Roman" w:hAnsi="Times New Roman" w:cs="Times New Roman"/>
                <w:sz w:val="20"/>
                <w:szCs w:val="20"/>
              </w:rPr>
            </w:pPr>
            <w:r>
              <w:rPr>
                <w:rFonts w:ascii="Times New Roman" w:hAnsi="Times New Roman" w:cs="Times New Roman"/>
                <w:sz w:val="20"/>
                <w:szCs w:val="20"/>
              </w:rPr>
              <w:t>Montant des comptes de régularisation passifs liés aux instruments financiers à terme (IFT) enregistrés en comptes 486.</w:t>
            </w:r>
          </w:p>
          <w:p w:rsidR="006B0CEA" w:rsidRPr="008263CE" w:rsidRDefault="006B0CEA" w:rsidP="00D96870">
            <w:pPr>
              <w:jc w:val="both"/>
              <w:rPr>
                <w:rFonts w:ascii="Times New Roman" w:hAnsi="Times New Roman" w:cs="Times New Roman"/>
                <w:sz w:val="20"/>
                <w:szCs w:val="20"/>
              </w:rPr>
            </w:pPr>
            <w:r>
              <w:rPr>
                <w:rFonts w:ascii="Times New Roman" w:hAnsi="Times New Roman" w:cs="Times New Roman"/>
                <w:sz w:val="20"/>
                <w:szCs w:val="20"/>
              </w:rPr>
              <w:t>Correspond à la somme des montants enregistrés en lignes 18 à 20.</w:t>
            </w:r>
          </w:p>
        </w:tc>
      </w:tr>
      <w:tr w:rsidR="006B0CEA" w:rsidRPr="008263CE" w:rsidTr="00F34C75">
        <w:trPr>
          <w:cantSplit/>
        </w:trPr>
        <w:tc>
          <w:tcPr>
            <w:tcW w:w="3085" w:type="dxa"/>
          </w:tcPr>
          <w:p w:rsidR="00FF3077" w:rsidRDefault="00FF3077" w:rsidP="00FF3077">
            <w:pPr>
              <w:rPr>
                <w:rFonts w:ascii="Times New Roman" w:hAnsi="Times New Roman" w:cs="Times New Roman"/>
                <w:sz w:val="20"/>
                <w:szCs w:val="20"/>
              </w:rPr>
            </w:pPr>
            <w:r w:rsidRPr="008263CE">
              <w:rPr>
                <w:rFonts w:ascii="Times New Roman" w:hAnsi="Times New Roman" w:cs="Times New Roman"/>
                <w:sz w:val="20"/>
                <w:szCs w:val="20"/>
              </w:rPr>
              <w:t>Comptes de régularisation</w:t>
            </w:r>
            <w:r>
              <w:rPr>
                <w:rFonts w:ascii="Times New Roman" w:hAnsi="Times New Roman" w:cs="Times New Roman"/>
                <w:sz w:val="20"/>
                <w:szCs w:val="20"/>
              </w:rPr>
              <w:t> :</w:t>
            </w:r>
          </w:p>
          <w:p w:rsidR="00FF3077" w:rsidRDefault="00FF3077" w:rsidP="00FF3077">
            <w:pPr>
              <w:pStyle w:val="Paragraphedeliste"/>
              <w:numPr>
                <w:ilvl w:val="0"/>
                <w:numId w:val="2"/>
              </w:numPr>
              <w:rPr>
                <w:rFonts w:ascii="Times New Roman" w:hAnsi="Times New Roman" w:cs="Times New Roman"/>
                <w:sz w:val="20"/>
                <w:szCs w:val="20"/>
              </w:rPr>
            </w:pPr>
            <w:r>
              <w:rPr>
                <w:rFonts w:ascii="Times New Roman" w:hAnsi="Times New Roman" w:cs="Times New Roman"/>
                <w:sz w:val="20"/>
                <w:szCs w:val="20"/>
              </w:rPr>
              <w:t xml:space="preserve">liés </w:t>
            </w:r>
            <w:r w:rsidRPr="00D96870">
              <w:rPr>
                <w:rFonts w:ascii="Times New Roman" w:hAnsi="Times New Roman" w:cs="Times New Roman"/>
                <w:sz w:val="20"/>
                <w:szCs w:val="20"/>
              </w:rPr>
              <w:t>à des stratégies d'investissement ou de désinvestissement,</w:t>
            </w:r>
          </w:p>
          <w:p w:rsidR="00FF3077" w:rsidRDefault="00FF3077" w:rsidP="00FF3077">
            <w:pPr>
              <w:pStyle w:val="Paragraphedeliste"/>
              <w:numPr>
                <w:ilvl w:val="0"/>
                <w:numId w:val="2"/>
              </w:numPr>
              <w:rPr>
                <w:rFonts w:ascii="Times New Roman" w:hAnsi="Times New Roman" w:cs="Times New Roman"/>
                <w:sz w:val="20"/>
                <w:szCs w:val="20"/>
              </w:rPr>
            </w:pPr>
            <w:r>
              <w:rPr>
                <w:rFonts w:ascii="Times New Roman" w:hAnsi="Times New Roman" w:cs="Times New Roman"/>
                <w:sz w:val="20"/>
                <w:szCs w:val="20"/>
              </w:rPr>
              <w:t xml:space="preserve">liés </w:t>
            </w:r>
            <w:r w:rsidRPr="00D96870">
              <w:rPr>
                <w:rFonts w:ascii="Times New Roman" w:hAnsi="Times New Roman" w:cs="Times New Roman"/>
                <w:sz w:val="20"/>
                <w:szCs w:val="20"/>
              </w:rPr>
              <w:t>à des stratégies de rendement</w:t>
            </w:r>
            <w:r>
              <w:rPr>
                <w:rFonts w:ascii="Times New Roman" w:hAnsi="Times New Roman" w:cs="Times New Roman"/>
                <w:sz w:val="20"/>
                <w:szCs w:val="20"/>
              </w:rPr>
              <w:t>,</w:t>
            </w:r>
          </w:p>
          <w:p w:rsidR="006B0CEA" w:rsidRPr="008263CE" w:rsidRDefault="00FF3077" w:rsidP="00FF3077">
            <w:pPr>
              <w:pStyle w:val="Paragraphedeliste"/>
              <w:numPr>
                <w:ilvl w:val="0"/>
                <w:numId w:val="2"/>
              </w:numPr>
              <w:rPr>
                <w:rFonts w:ascii="Times New Roman" w:hAnsi="Times New Roman" w:cs="Times New Roman"/>
                <w:sz w:val="20"/>
                <w:szCs w:val="20"/>
              </w:rPr>
            </w:pPr>
            <w:r w:rsidRPr="008263CE">
              <w:rPr>
                <w:rFonts w:ascii="Times New Roman" w:hAnsi="Times New Roman" w:cs="Times New Roman"/>
                <w:sz w:val="20"/>
                <w:szCs w:val="20"/>
              </w:rPr>
              <w:t>sur autres opérations</w:t>
            </w:r>
          </w:p>
        </w:tc>
        <w:tc>
          <w:tcPr>
            <w:tcW w:w="1134" w:type="dxa"/>
          </w:tcPr>
          <w:p w:rsidR="006B0CEA" w:rsidRPr="008263CE" w:rsidRDefault="006B0CEA" w:rsidP="00CF6FBA">
            <w:pPr>
              <w:rPr>
                <w:rFonts w:ascii="Times New Roman" w:hAnsi="Times New Roman" w:cs="Times New Roman"/>
                <w:sz w:val="20"/>
                <w:szCs w:val="20"/>
              </w:rPr>
            </w:pPr>
            <w:r>
              <w:rPr>
                <w:rFonts w:ascii="Times New Roman" w:hAnsi="Times New Roman" w:cs="Times New Roman"/>
                <w:sz w:val="20"/>
                <w:szCs w:val="20"/>
              </w:rPr>
              <w:t>R0180</w:t>
            </w:r>
          </w:p>
          <w:p w:rsidR="006B0CEA" w:rsidRDefault="006B0CEA" w:rsidP="00ED080E">
            <w:pPr>
              <w:rPr>
                <w:rFonts w:ascii="Times New Roman" w:hAnsi="Times New Roman" w:cs="Times New Roman"/>
                <w:sz w:val="20"/>
                <w:szCs w:val="20"/>
              </w:rPr>
            </w:pPr>
            <w:r>
              <w:rPr>
                <w:rFonts w:ascii="Times New Roman" w:hAnsi="Times New Roman" w:cs="Times New Roman"/>
                <w:sz w:val="20"/>
                <w:szCs w:val="20"/>
              </w:rPr>
              <w:t>R0190</w:t>
            </w:r>
          </w:p>
          <w:p w:rsidR="006B0CEA" w:rsidRPr="008263CE" w:rsidRDefault="006B0CEA" w:rsidP="00EC2B11">
            <w:pPr>
              <w:rPr>
                <w:rFonts w:ascii="Times New Roman" w:hAnsi="Times New Roman" w:cs="Times New Roman"/>
                <w:sz w:val="20"/>
                <w:szCs w:val="20"/>
              </w:rPr>
            </w:pPr>
            <w:r>
              <w:rPr>
                <w:rFonts w:ascii="Times New Roman" w:hAnsi="Times New Roman" w:cs="Times New Roman"/>
                <w:sz w:val="20"/>
                <w:szCs w:val="20"/>
              </w:rPr>
              <w:t>R0200</w:t>
            </w:r>
          </w:p>
        </w:tc>
        <w:tc>
          <w:tcPr>
            <w:tcW w:w="4993" w:type="dxa"/>
          </w:tcPr>
          <w:p w:rsidR="006B0CEA" w:rsidRPr="008263CE" w:rsidRDefault="006B0CEA" w:rsidP="00304977">
            <w:pPr>
              <w:jc w:val="both"/>
              <w:rPr>
                <w:rFonts w:ascii="Times New Roman" w:hAnsi="Times New Roman" w:cs="Times New Roman"/>
                <w:sz w:val="20"/>
                <w:szCs w:val="20"/>
              </w:rPr>
            </w:pPr>
            <w:r>
              <w:rPr>
                <w:rFonts w:ascii="Times New Roman" w:hAnsi="Times New Roman" w:cs="Times New Roman"/>
                <w:sz w:val="20"/>
                <w:szCs w:val="20"/>
              </w:rPr>
              <w:t>Décomposition des comptes de régularisation actifs liés aux IFT en fonction de la stratégie de couverture utilisée ou d’opération, enregistrés dans les comptes 4861, 4862 et 4863 respectivement.</w:t>
            </w:r>
          </w:p>
        </w:tc>
      </w:tr>
      <w:tr w:rsidR="006B0CEA" w:rsidRPr="008263CE" w:rsidTr="00F34C75">
        <w:trPr>
          <w:cantSplit/>
        </w:trPr>
        <w:tc>
          <w:tcPr>
            <w:tcW w:w="3085" w:type="dxa"/>
          </w:tcPr>
          <w:p w:rsidR="006B0CEA" w:rsidRPr="008263CE" w:rsidRDefault="006B0CEA" w:rsidP="00CF6FBA">
            <w:pPr>
              <w:rPr>
                <w:rFonts w:ascii="Times New Roman" w:hAnsi="Times New Roman" w:cs="Times New Roman"/>
                <w:sz w:val="20"/>
                <w:szCs w:val="20"/>
              </w:rPr>
            </w:pPr>
            <w:r w:rsidRPr="008263CE">
              <w:rPr>
                <w:rFonts w:ascii="Times New Roman" w:hAnsi="Times New Roman" w:cs="Times New Roman"/>
                <w:sz w:val="20"/>
                <w:szCs w:val="20"/>
              </w:rPr>
              <w:t>Évaluations techniques de réassurance</w:t>
            </w:r>
          </w:p>
        </w:tc>
        <w:tc>
          <w:tcPr>
            <w:tcW w:w="1134" w:type="dxa"/>
          </w:tcPr>
          <w:p w:rsidR="006B0CEA" w:rsidRPr="008263CE" w:rsidRDefault="006B0CEA" w:rsidP="00EC2B11">
            <w:pPr>
              <w:rPr>
                <w:rFonts w:ascii="Times New Roman" w:hAnsi="Times New Roman" w:cs="Times New Roman"/>
                <w:sz w:val="20"/>
                <w:szCs w:val="20"/>
              </w:rPr>
            </w:pPr>
            <w:r>
              <w:rPr>
                <w:rFonts w:ascii="Times New Roman" w:hAnsi="Times New Roman" w:cs="Times New Roman"/>
                <w:sz w:val="20"/>
                <w:szCs w:val="20"/>
              </w:rPr>
              <w:t>R0210</w:t>
            </w:r>
          </w:p>
        </w:tc>
        <w:tc>
          <w:tcPr>
            <w:tcW w:w="4993" w:type="dxa"/>
          </w:tcPr>
          <w:p w:rsidR="006B0CEA" w:rsidRPr="008263CE" w:rsidRDefault="006B0CEA" w:rsidP="00304977">
            <w:pPr>
              <w:jc w:val="both"/>
              <w:rPr>
                <w:rFonts w:ascii="Times New Roman" w:hAnsi="Times New Roman" w:cs="Times New Roman"/>
                <w:sz w:val="20"/>
                <w:szCs w:val="20"/>
              </w:rPr>
            </w:pPr>
            <w:r>
              <w:rPr>
                <w:rFonts w:ascii="Times New Roman" w:hAnsi="Times New Roman" w:cs="Times New Roman"/>
                <w:sz w:val="20"/>
                <w:szCs w:val="20"/>
              </w:rPr>
              <w:t>Solde débiteur des évaluations techniques de réassurance enregistré dans les comptes 487.</w:t>
            </w:r>
          </w:p>
        </w:tc>
      </w:tr>
      <w:tr w:rsidR="009A7B31" w:rsidRPr="008263CE" w:rsidTr="00F34C75">
        <w:trPr>
          <w:cantSplit/>
        </w:trPr>
        <w:tc>
          <w:tcPr>
            <w:tcW w:w="3085" w:type="dxa"/>
          </w:tcPr>
          <w:p w:rsidR="009A7B31" w:rsidRPr="009A7B31" w:rsidRDefault="009A7B31" w:rsidP="0040646D">
            <w:pPr>
              <w:rPr>
                <w:rFonts w:ascii="Times New Roman" w:hAnsi="Times New Roman" w:cs="Times New Roman"/>
                <w:sz w:val="20"/>
                <w:szCs w:val="20"/>
              </w:rPr>
            </w:pPr>
            <w:r w:rsidRPr="009A7B31">
              <w:rPr>
                <w:rFonts w:ascii="Times New Roman" w:hAnsi="Times New Roman" w:cs="Times New Roman"/>
                <w:sz w:val="20"/>
                <w:szCs w:val="20"/>
              </w:rPr>
              <w:t>Différences de conversion – Passif</w:t>
            </w:r>
          </w:p>
        </w:tc>
        <w:tc>
          <w:tcPr>
            <w:tcW w:w="1134" w:type="dxa"/>
          </w:tcPr>
          <w:p w:rsidR="009A7B31" w:rsidRPr="009A7B31" w:rsidRDefault="009A7B31" w:rsidP="009A7B31">
            <w:pPr>
              <w:rPr>
                <w:rFonts w:ascii="Times New Roman" w:hAnsi="Times New Roman" w:cs="Times New Roman"/>
                <w:sz w:val="20"/>
                <w:szCs w:val="20"/>
              </w:rPr>
            </w:pPr>
            <w:r w:rsidRPr="009A7B31">
              <w:rPr>
                <w:rFonts w:ascii="Times New Roman" w:hAnsi="Times New Roman" w:cs="Times New Roman"/>
                <w:sz w:val="20"/>
                <w:szCs w:val="20"/>
              </w:rPr>
              <w:t>R0220</w:t>
            </w:r>
          </w:p>
        </w:tc>
        <w:tc>
          <w:tcPr>
            <w:tcW w:w="4993" w:type="dxa"/>
          </w:tcPr>
          <w:p w:rsidR="009A7B31" w:rsidRPr="009A7B31" w:rsidRDefault="009A7B31" w:rsidP="009D365B">
            <w:pPr>
              <w:jc w:val="both"/>
              <w:rPr>
                <w:rFonts w:ascii="Times New Roman" w:hAnsi="Times New Roman" w:cs="Times New Roman"/>
                <w:sz w:val="20"/>
                <w:szCs w:val="20"/>
              </w:rPr>
            </w:pPr>
            <w:r w:rsidRPr="009A7B31">
              <w:rPr>
                <w:rFonts w:ascii="Times New Roman" w:hAnsi="Times New Roman" w:cs="Times New Roman"/>
                <w:sz w:val="20"/>
                <w:szCs w:val="20"/>
              </w:rPr>
              <w:t>Solde débiteur des écarts de conversion enregistré dans le compte 48</w:t>
            </w:r>
            <w:bookmarkStart w:id="0" w:name="_GoBack"/>
            <w:r w:rsidR="009D365B">
              <w:rPr>
                <w:rFonts w:ascii="Times New Roman" w:hAnsi="Times New Roman" w:cs="Times New Roman"/>
                <w:sz w:val="20"/>
                <w:szCs w:val="20"/>
              </w:rPr>
              <w:t>9</w:t>
            </w:r>
            <w:bookmarkEnd w:id="0"/>
            <w:r w:rsidRPr="009A7B31">
              <w:rPr>
                <w:rFonts w:ascii="Times New Roman" w:hAnsi="Times New Roman" w:cs="Times New Roman"/>
                <w:sz w:val="20"/>
                <w:szCs w:val="20"/>
              </w:rPr>
              <w:t>7.</w:t>
            </w:r>
          </w:p>
        </w:tc>
      </w:tr>
      <w:tr w:rsidR="009A7B31" w:rsidRPr="008263CE" w:rsidTr="00F34C75">
        <w:trPr>
          <w:cantSplit/>
        </w:trPr>
        <w:tc>
          <w:tcPr>
            <w:tcW w:w="3085" w:type="dxa"/>
          </w:tcPr>
          <w:p w:rsidR="009A7B31" w:rsidRPr="008263CE" w:rsidRDefault="009A7B31" w:rsidP="00CF6FBA">
            <w:pPr>
              <w:rPr>
                <w:rFonts w:ascii="Times New Roman" w:hAnsi="Times New Roman" w:cs="Times New Roman"/>
                <w:sz w:val="20"/>
                <w:szCs w:val="20"/>
              </w:rPr>
            </w:pPr>
            <w:r w:rsidRPr="008263CE">
              <w:rPr>
                <w:rFonts w:ascii="Times New Roman" w:hAnsi="Times New Roman" w:cs="Times New Roman"/>
                <w:sz w:val="20"/>
                <w:szCs w:val="20"/>
              </w:rPr>
              <w:t>Autres comptes de régularisation</w:t>
            </w:r>
          </w:p>
        </w:tc>
        <w:tc>
          <w:tcPr>
            <w:tcW w:w="1134" w:type="dxa"/>
          </w:tcPr>
          <w:p w:rsidR="009A7B31" w:rsidRPr="008263CE" w:rsidRDefault="009A7B31" w:rsidP="009A7B31">
            <w:pPr>
              <w:rPr>
                <w:rFonts w:ascii="Times New Roman" w:hAnsi="Times New Roman" w:cs="Times New Roman"/>
                <w:sz w:val="20"/>
                <w:szCs w:val="20"/>
              </w:rPr>
            </w:pPr>
            <w:r>
              <w:rPr>
                <w:rFonts w:ascii="Times New Roman" w:hAnsi="Times New Roman" w:cs="Times New Roman"/>
                <w:sz w:val="20"/>
                <w:szCs w:val="20"/>
              </w:rPr>
              <w:t>R0230</w:t>
            </w:r>
          </w:p>
        </w:tc>
        <w:tc>
          <w:tcPr>
            <w:tcW w:w="4993" w:type="dxa"/>
          </w:tcPr>
          <w:p w:rsidR="009A7B31" w:rsidRPr="008263CE" w:rsidRDefault="009A7B31" w:rsidP="00FF3077">
            <w:pPr>
              <w:jc w:val="both"/>
              <w:rPr>
                <w:rFonts w:ascii="Times New Roman" w:hAnsi="Times New Roman" w:cs="Times New Roman"/>
                <w:sz w:val="20"/>
                <w:szCs w:val="20"/>
              </w:rPr>
            </w:pPr>
            <w:r>
              <w:rPr>
                <w:rFonts w:ascii="Times New Roman" w:hAnsi="Times New Roman" w:cs="Times New Roman"/>
                <w:sz w:val="20"/>
                <w:szCs w:val="20"/>
              </w:rPr>
              <w:t>Montant des autres comptes de régularisation passifs qui n’ont pas été reportés dans les lignes précédentes.</w:t>
            </w:r>
            <w:r w:rsidRPr="00BE40C0">
              <w:rPr>
                <w:rFonts w:ascii="Times New Roman" w:hAnsi="Times New Roman" w:cs="Times New Roman"/>
                <w:i/>
                <w:color w:val="FF0000"/>
                <w:sz w:val="20"/>
                <w:szCs w:val="20"/>
              </w:rPr>
              <w:t xml:space="preserve"> </w:t>
            </w:r>
          </w:p>
        </w:tc>
      </w:tr>
      <w:tr w:rsidR="009A7B31" w:rsidRPr="008263CE" w:rsidTr="00F34C75">
        <w:trPr>
          <w:cantSplit/>
        </w:trPr>
        <w:tc>
          <w:tcPr>
            <w:tcW w:w="3085" w:type="dxa"/>
          </w:tcPr>
          <w:p w:rsidR="009A7B31" w:rsidRPr="008263CE" w:rsidRDefault="009A7B31" w:rsidP="006C43B1">
            <w:pPr>
              <w:rPr>
                <w:rFonts w:ascii="Times New Roman" w:hAnsi="Times New Roman" w:cs="Times New Roman"/>
                <w:sz w:val="20"/>
                <w:szCs w:val="20"/>
              </w:rPr>
            </w:pPr>
            <w:r w:rsidRPr="008263CE">
              <w:rPr>
                <w:rFonts w:ascii="Times New Roman" w:hAnsi="Times New Roman" w:cs="Times New Roman"/>
                <w:sz w:val="20"/>
                <w:szCs w:val="20"/>
              </w:rPr>
              <w:t>Total - Comptes de régularisation Passif</w:t>
            </w:r>
          </w:p>
        </w:tc>
        <w:tc>
          <w:tcPr>
            <w:tcW w:w="1134" w:type="dxa"/>
          </w:tcPr>
          <w:p w:rsidR="009A7B31" w:rsidRPr="006C43B1" w:rsidRDefault="009A7B31" w:rsidP="0037553C">
            <w:pPr>
              <w:rPr>
                <w:rFonts w:ascii="Times New Roman" w:hAnsi="Times New Roman" w:cs="Times New Roman"/>
                <w:sz w:val="20"/>
                <w:szCs w:val="20"/>
              </w:rPr>
            </w:pPr>
            <w:r>
              <w:rPr>
                <w:rFonts w:ascii="Times New Roman" w:hAnsi="Times New Roman" w:cs="Times New Roman"/>
                <w:sz w:val="20"/>
                <w:szCs w:val="20"/>
              </w:rPr>
              <w:t>R02</w:t>
            </w:r>
            <w:r w:rsidR="0037553C">
              <w:rPr>
                <w:rFonts w:ascii="Times New Roman" w:hAnsi="Times New Roman" w:cs="Times New Roman"/>
                <w:sz w:val="20"/>
                <w:szCs w:val="20"/>
              </w:rPr>
              <w:t>4</w:t>
            </w:r>
            <w:r>
              <w:rPr>
                <w:rFonts w:ascii="Times New Roman" w:hAnsi="Times New Roman" w:cs="Times New Roman"/>
                <w:sz w:val="20"/>
                <w:szCs w:val="20"/>
              </w:rPr>
              <w:t>0*</w:t>
            </w:r>
          </w:p>
        </w:tc>
        <w:tc>
          <w:tcPr>
            <w:tcW w:w="4993" w:type="dxa"/>
          </w:tcPr>
          <w:p w:rsidR="009A7B31" w:rsidRDefault="009A7B31" w:rsidP="00A56A6B">
            <w:pPr>
              <w:jc w:val="both"/>
              <w:rPr>
                <w:rFonts w:ascii="Times New Roman" w:hAnsi="Times New Roman" w:cs="Times New Roman"/>
                <w:sz w:val="20"/>
                <w:szCs w:val="20"/>
              </w:rPr>
            </w:pPr>
            <w:r>
              <w:rPr>
                <w:rFonts w:ascii="Times New Roman" w:hAnsi="Times New Roman" w:cs="Times New Roman"/>
                <w:sz w:val="20"/>
                <w:szCs w:val="20"/>
              </w:rPr>
              <w:t>Total des comptes de régularisation passifs enregistrés dans les comptes 48.</w:t>
            </w:r>
          </w:p>
          <w:p w:rsidR="009A7B31" w:rsidRPr="008263CE" w:rsidRDefault="009A7B31" w:rsidP="00FF3077">
            <w:pPr>
              <w:jc w:val="both"/>
              <w:rPr>
                <w:rFonts w:ascii="Times New Roman" w:hAnsi="Times New Roman" w:cs="Times New Roman"/>
                <w:sz w:val="20"/>
                <w:szCs w:val="20"/>
              </w:rPr>
            </w:pPr>
            <w:r>
              <w:rPr>
                <w:rFonts w:ascii="Times New Roman" w:hAnsi="Times New Roman" w:cs="Times New Roman"/>
                <w:sz w:val="20"/>
                <w:szCs w:val="20"/>
              </w:rPr>
              <w:t>Correspond à la somme des montants inscrits sur les lignes R0140 à R0170, R0210</w:t>
            </w:r>
            <w:r w:rsidR="00FF3077">
              <w:rPr>
                <w:rFonts w:ascii="Times New Roman" w:hAnsi="Times New Roman" w:cs="Times New Roman"/>
                <w:sz w:val="20"/>
                <w:szCs w:val="20"/>
              </w:rPr>
              <w:t>, R0220</w:t>
            </w:r>
            <w:r>
              <w:rPr>
                <w:rFonts w:ascii="Times New Roman" w:hAnsi="Times New Roman" w:cs="Times New Roman"/>
                <w:sz w:val="20"/>
                <w:szCs w:val="20"/>
              </w:rPr>
              <w:t xml:space="preserve"> et R02</w:t>
            </w:r>
            <w:r w:rsidR="00FF3077">
              <w:rPr>
                <w:rFonts w:ascii="Times New Roman" w:hAnsi="Times New Roman" w:cs="Times New Roman"/>
                <w:sz w:val="20"/>
                <w:szCs w:val="20"/>
              </w:rPr>
              <w:t>3</w:t>
            </w:r>
            <w:r>
              <w:rPr>
                <w:rFonts w:ascii="Times New Roman" w:hAnsi="Times New Roman" w:cs="Times New Roman"/>
                <w:sz w:val="20"/>
                <w:szCs w:val="20"/>
              </w:rPr>
              <w:t>0.</w:t>
            </w:r>
          </w:p>
        </w:tc>
      </w:tr>
    </w:tbl>
    <w:p w:rsidR="004004C6" w:rsidRDefault="004004C6"/>
    <w:p w:rsidR="00B10582" w:rsidRDefault="00C116A7" w:rsidP="00C04BE0">
      <w:pPr>
        <w:pStyle w:val="Paragraphedeliste1"/>
        <w:numPr>
          <w:ilvl w:val="0"/>
          <w:numId w:val="3"/>
        </w:numPr>
        <w:rPr>
          <w:b/>
        </w:rPr>
      </w:pPr>
      <w:r>
        <w:rPr>
          <w:b/>
        </w:rPr>
        <w:t>C</w:t>
      </w:r>
      <w:r w:rsidR="00B10582" w:rsidRPr="00D746CA">
        <w:rPr>
          <w:b/>
        </w:rPr>
        <w:t>ontrôles</w:t>
      </w:r>
    </w:p>
    <w:p w:rsidR="00B10582" w:rsidRPr="008263CE" w:rsidRDefault="00B10582"/>
    <w:tbl>
      <w:tblPr>
        <w:tblStyle w:val="Grilledutableau"/>
        <w:tblW w:w="0" w:type="auto"/>
        <w:tblLook w:val="04A0" w:firstRow="1" w:lastRow="0" w:firstColumn="1" w:lastColumn="0" w:noHBand="0" w:noVBand="1"/>
      </w:tblPr>
      <w:tblGrid>
        <w:gridCol w:w="2064"/>
        <w:gridCol w:w="1389"/>
        <w:gridCol w:w="5835"/>
      </w:tblGrid>
      <w:tr w:rsidR="00B10582" w:rsidRPr="008263CE" w:rsidTr="006B0CEA">
        <w:tc>
          <w:tcPr>
            <w:tcW w:w="2064" w:type="dxa"/>
          </w:tcPr>
          <w:p w:rsidR="00B10582" w:rsidRPr="008263CE" w:rsidRDefault="00B10582" w:rsidP="00E1255C">
            <w:pPr>
              <w:jc w:val="center"/>
              <w:rPr>
                <w:rFonts w:ascii="Times New Roman" w:hAnsi="Times New Roman" w:cs="Times New Roman"/>
                <w:b/>
                <w:sz w:val="20"/>
                <w:szCs w:val="20"/>
              </w:rPr>
            </w:pPr>
            <w:r w:rsidRPr="008263CE">
              <w:rPr>
                <w:rFonts w:ascii="Times New Roman" w:hAnsi="Times New Roman" w:cs="Times New Roman"/>
                <w:b/>
                <w:sz w:val="20"/>
                <w:szCs w:val="20"/>
              </w:rPr>
              <w:t>Intitulé</w:t>
            </w:r>
          </w:p>
        </w:tc>
        <w:tc>
          <w:tcPr>
            <w:tcW w:w="1389" w:type="dxa"/>
          </w:tcPr>
          <w:p w:rsidR="00B10582" w:rsidRPr="008263CE" w:rsidRDefault="00B10582" w:rsidP="00E1255C">
            <w:pPr>
              <w:jc w:val="center"/>
              <w:rPr>
                <w:rFonts w:ascii="Times New Roman" w:hAnsi="Times New Roman" w:cs="Times New Roman"/>
                <w:b/>
                <w:sz w:val="20"/>
                <w:szCs w:val="20"/>
              </w:rPr>
            </w:pPr>
            <w:r w:rsidRPr="008263CE">
              <w:rPr>
                <w:rFonts w:ascii="Times New Roman" w:hAnsi="Times New Roman" w:cs="Times New Roman"/>
                <w:b/>
                <w:sz w:val="20"/>
                <w:szCs w:val="20"/>
              </w:rPr>
              <w:t>Numéro de cellule</w:t>
            </w:r>
          </w:p>
        </w:tc>
        <w:tc>
          <w:tcPr>
            <w:tcW w:w="5835" w:type="dxa"/>
          </w:tcPr>
          <w:p w:rsidR="00B10582" w:rsidRPr="008263CE" w:rsidRDefault="00B10582" w:rsidP="00E1255C">
            <w:pPr>
              <w:jc w:val="center"/>
              <w:rPr>
                <w:rFonts w:ascii="Times New Roman" w:hAnsi="Times New Roman" w:cs="Times New Roman"/>
                <w:b/>
                <w:sz w:val="20"/>
                <w:szCs w:val="20"/>
              </w:rPr>
            </w:pPr>
            <w:r w:rsidRPr="008263CE">
              <w:rPr>
                <w:rFonts w:ascii="Times New Roman" w:hAnsi="Times New Roman" w:cs="Times New Roman"/>
                <w:b/>
                <w:sz w:val="20"/>
                <w:szCs w:val="20"/>
              </w:rPr>
              <w:t>Définition et formule</w:t>
            </w:r>
          </w:p>
        </w:tc>
      </w:tr>
      <w:tr w:rsidR="00B10582" w:rsidRPr="00B10582" w:rsidTr="006B0CEA">
        <w:tc>
          <w:tcPr>
            <w:tcW w:w="2064" w:type="dxa"/>
            <w:vMerge w:val="restart"/>
            <w:vAlign w:val="center"/>
          </w:tcPr>
          <w:p w:rsidR="00B10582" w:rsidRPr="00B10582" w:rsidRDefault="00B10582" w:rsidP="00B10582">
            <w:pPr>
              <w:snapToGrid w:val="0"/>
              <w:rPr>
                <w:rFonts w:ascii="Times New Roman" w:hAnsi="Times New Roman" w:cs="Times New Roman"/>
                <w:sz w:val="20"/>
                <w:szCs w:val="20"/>
              </w:rPr>
            </w:pPr>
            <w:r w:rsidRPr="00B10582">
              <w:rPr>
                <w:rFonts w:ascii="Times New Roman" w:hAnsi="Times New Roman" w:cs="Times New Roman"/>
                <w:sz w:val="20"/>
                <w:szCs w:val="20"/>
              </w:rPr>
              <w:t>Vérification de la cohérence des données renseignées avec le bilan (contrôle</w:t>
            </w:r>
            <w:r>
              <w:rPr>
                <w:rFonts w:ascii="Times New Roman" w:hAnsi="Times New Roman" w:cs="Times New Roman"/>
                <w:sz w:val="20"/>
                <w:szCs w:val="20"/>
              </w:rPr>
              <w:t>s</w:t>
            </w:r>
            <w:r w:rsidRPr="00B10582">
              <w:rPr>
                <w:rFonts w:ascii="Times New Roman" w:hAnsi="Times New Roman" w:cs="Times New Roman"/>
                <w:sz w:val="20"/>
                <w:szCs w:val="20"/>
              </w:rPr>
              <w:t xml:space="preserve"> inter-états)</w:t>
            </w:r>
          </w:p>
        </w:tc>
        <w:tc>
          <w:tcPr>
            <w:tcW w:w="1389" w:type="dxa"/>
          </w:tcPr>
          <w:p w:rsidR="00B10582" w:rsidRDefault="00E117D7" w:rsidP="00B10582">
            <w:pPr>
              <w:rPr>
                <w:rFonts w:ascii="Times New Roman" w:hAnsi="Times New Roman" w:cs="Times New Roman"/>
                <w:sz w:val="20"/>
                <w:szCs w:val="20"/>
              </w:rPr>
            </w:pPr>
            <w:r>
              <w:rPr>
                <w:rFonts w:ascii="Times New Roman" w:hAnsi="Times New Roman" w:cs="Times New Roman"/>
                <w:sz w:val="20"/>
                <w:szCs w:val="20"/>
              </w:rPr>
              <w:t>R0010/C0010,</w:t>
            </w:r>
          </w:p>
          <w:p w:rsidR="00E117D7" w:rsidRPr="00B10582" w:rsidRDefault="00E117D7" w:rsidP="004A09D2">
            <w:pPr>
              <w:rPr>
                <w:rFonts w:ascii="Times New Roman" w:hAnsi="Times New Roman" w:cs="Times New Roman"/>
                <w:sz w:val="20"/>
                <w:szCs w:val="20"/>
              </w:rPr>
            </w:pPr>
            <w:r>
              <w:rPr>
                <w:rFonts w:ascii="Times New Roman" w:hAnsi="Times New Roman" w:cs="Times New Roman"/>
                <w:sz w:val="20"/>
                <w:szCs w:val="20"/>
              </w:rPr>
              <w:t>R0010/C0020</w:t>
            </w:r>
          </w:p>
        </w:tc>
        <w:tc>
          <w:tcPr>
            <w:tcW w:w="5835" w:type="dxa"/>
          </w:tcPr>
          <w:p w:rsidR="001F0A93" w:rsidRDefault="0022623E" w:rsidP="001F0A93">
            <w:pPr>
              <w:jc w:val="both"/>
              <w:rPr>
                <w:rFonts w:ascii="Times New Roman" w:hAnsi="Times New Roman" w:cs="Times New Roman"/>
                <w:sz w:val="20"/>
                <w:szCs w:val="20"/>
              </w:rPr>
            </w:pPr>
            <w:r>
              <w:rPr>
                <w:rFonts w:ascii="Times New Roman" w:hAnsi="Times New Roman" w:cs="Times New Roman"/>
                <w:sz w:val="20"/>
                <w:szCs w:val="20"/>
              </w:rPr>
              <w:t>Le m</w:t>
            </w:r>
            <w:r w:rsidR="001F0A93" w:rsidRPr="008263CE">
              <w:rPr>
                <w:rFonts w:ascii="Times New Roman" w:hAnsi="Times New Roman" w:cs="Times New Roman"/>
                <w:sz w:val="20"/>
                <w:szCs w:val="20"/>
              </w:rPr>
              <w:t>ontant des intérêts et loyers acquis et non échus</w:t>
            </w:r>
            <w:r>
              <w:rPr>
                <w:rFonts w:ascii="Times New Roman" w:hAnsi="Times New Roman" w:cs="Times New Roman"/>
                <w:sz w:val="20"/>
                <w:szCs w:val="20"/>
              </w:rPr>
              <w:t xml:space="preserve"> apparaissant dans cet état est égal à celui enregistré à l’actif du bilan</w:t>
            </w:r>
            <w:r w:rsidR="001F0A93">
              <w:rPr>
                <w:rFonts w:ascii="Times New Roman" w:hAnsi="Times New Roman" w:cs="Times New Roman"/>
                <w:sz w:val="20"/>
                <w:szCs w:val="20"/>
              </w:rPr>
              <w:t> :</w:t>
            </w:r>
          </w:p>
          <w:p w:rsidR="00E117D7" w:rsidRDefault="00E117D7" w:rsidP="00E117D7">
            <w:pPr>
              <w:jc w:val="both"/>
              <w:rPr>
                <w:rFonts w:ascii="Times New Roman" w:hAnsi="Times New Roman" w:cs="Times New Roman"/>
                <w:sz w:val="20"/>
                <w:szCs w:val="20"/>
              </w:rPr>
            </w:pPr>
            <w:r>
              <w:rPr>
                <w:rFonts w:ascii="Times New Roman" w:hAnsi="Times New Roman" w:cs="Times New Roman"/>
                <w:sz w:val="20"/>
                <w:szCs w:val="20"/>
              </w:rPr>
              <w:t>R0010/C0010</w:t>
            </w:r>
            <w:r w:rsidR="001F0A93">
              <w:rPr>
                <w:rFonts w:ascii="Times New Roman" w:hAnsi="Times New Roman" w:cs="Times New Roman"/>
                <w:sz w:val="20"/>
                <w:szCs w:val="20"/>
              </w:rPr>
              <w:t xml:space="preserve"> </w:t>
            </w:r>
            <w:r w:rsidR="00B10582" w:rsidRPr="00B10582">
              <w:rPr>
                <w:rFonts w:ascii="Times New Roman" w:hAnsi="Times New Roman" w:cs="Times New Roman"/>
                <w:sz w:val="20"/>
                <w:szCs w:val="20"/>
              </w:rPr>
              <w:t xml:space="preserve">= </w:t>
            </w:r>
            <w:r w:rsidR="00BA3D77">
              <w:rPr>
                <w:rFonts w:ascii="Times New Roman" w:hAnsi="Times New Roman" w:cs="Times New Roman"/>
                <w:sz w:val="20"/>
                <w:szCs w:val="20"/>
              </w:rPr>
              <w:t>R0380/C0010</w:t>
            </w:r>
            <w:r w:rsidR="00B10582" w:rsidRPr="00B10582">
              <w:rPr>
                <w:rFonts w:ascii="Times New Roman" w:hAnsi="Times New Roman" w:cs="Times New Roman"/>
                <w:sz w:val="20"/>
                <w:szCs w:val="20"/>
              </w:rPr>
              <w:t xml:space="preserve"> </w:t>
            </w:r>
            <w:r w:rsidR="0022623E">
              <w:rPr>
                <w:rFonts w:ascii="Times New Roman" w:hAnsi="Times New Roman" w:cs="Times New Roman"/>
                <w:sz w:val="20"/>
                <w:szCs w:val="20"/>
              </w:rPr>
              <w:t xml:space="preserve">de l’état </w:t>
            </w:r>
            <w:r w:rsidR="00FF3077">
              <w:rPr>
                <w:rFonts w:ascii="Times New Roman" w:hAnsi="Times New Roman" w:cs="Times New Roman"/>
                <w:sz w:val="20"/>
                <w:szCs w:val="20"/>
              </w:rPr>
              <w:t>FR.02.01</w:t>
            </w:r>
            <w:r>
              <w:rPr>
                <w:rFonts w:ascii="Times New Roman" w:hAnsi="Times New Roman" w:cs="Times New Roman"/>
                <w:sz w:val="20"/>
                <w:szCs w:val="20"/>
              </w:rPr>
              <w:t>,</w:t>
            </w:r>
            <w:r w:rsidR="00B10582" w:rsidRPr="00B10582">
              <w:rPr>
                <w:rFonts w:ascii="Times New Roman" w:hAnsi="Times New Roman" w:cs="Times New Roman"/>
                <w:sz w:val="20"/>
                <w:szCs w:val="20"/>
              </w:rPr>
              <w:t xml:space="preserve"> </w:t>
            </w:r>
          </w:p>
          <w:p w:rsidR="00B10582" w:rsidRPr="00B10582" w:rsidRDefault="00E117D7" w:rsidP="004A09D2">
            <w:pPr>
              <w:jc w:val="both"/>
              <w:rPr>
                <w:rFonts w:ascii="Times New Roman" w:hAnsi="Times New Roman" w:cs="Times New Roman"/>
                <w:sz w:val="20"/>
                <w:szCs w:val="20"/>
              </w:rPr>
            </w:pPr>
            <w:r>
              <w:rPr>
                <w:rFonts w:ascii="Times New Roman" w:hAnsi="Times New Roman" w:cs="Times New Roman"/>
                <w:sz w:val="20"/>
                <w:szCs w:val="20"/>
              </w:rPr>
              <w:t xml:space="preserve">R0010/C0020 </w:t>
            </w:r>
            <w:r w:rsidR="00B10582" w:rsidRPr="00B10582">
              <w:rPr>
                <w:rFonts w:ascii="Times New Roman" w:hAnsi="Times New Roman" w:cs="Times New Roman"/>
                <w:sz w:val="20"/>
                <w:szCs w:val="20"/>
              </w:rPr>
              <w:t>=</w:t>
            </w:r>
            <w:r w:rsidR="0022623E">
              <w:rPr>
                <w:rFonts w:ascii="Times New Roman" w:hAnsi="Times New Roman" w:cs="Times New Roman"/>
                <w:sz w:val="20"/>
                <w:szCs w:val="20"/>
              </w:rPr>
              <w:t xml:space="preserve"> </w:t>
            </w:r>
            <w:r w:rsidR="00BA3D77">
              <w:rPr>
                <w:rFonts w:ascii="Times New Roman" w:hAnsi="Times New Roman" w:cs="Times New Roman"/>
                <w:sz w:val="20"/>
                <w:szCs w:val="20"/>
              </w:rPr>
              <w:t>R0380/C0020</w:t>
            </w:r>
            <w:r w:rsidR="00B10582" w:rsidRPr="00B10582">
              <w:rPr>
                <w:rFonts w:ascii="Times New Roman" w:hAnsi="Times New Roman" w:cs="Times New Roman"/>
                <w:sz w:val="20"/>
                <w:szCs w:val="20"/>
              </w:rPr>
              <w:t xml:space="preserve"> </w:t>
            </w:r>
            <w:r w:rsidR="0022623E">
              <w:rPr>
                <w:rFonts w:ascii="Times New Roman" w:hAnsi="Times New Roman" w:cs="Times New Roman"/>
                <w:sz w:val="20"/>
                <w:szCs w:val="20"/>
              </w:rPr>
              <w:t xml:space="preserve">de l’état </w:t>
            </w:r>
            <w:r w:rsidR="00FF3077">
              <w:rPr>
                <w:rFonts w:ascii="Times New Roman" w:hAnsi="Times New Roman" w:cs="Times New Roman"/>
                <w:sz w:val="20"/>
                <w:szCs w:val="20"/>
              </w:rPr>
              <w:t>FR.02.01</w:t>
            </w:r>
          </w:p>
        </w:tc>
      </w:tr>
      <w:tr w:rsidR="00B10582" w:rsidRPr="00B10582" w:rsidTr="006B0CEA">
        <w:tc>
          <w:tcPr>
            <w:tcW w:w="2064" w:type="dxa"/>
            <w:vMerge/>
          </w:tcPr>
          <w:p w:rsidR="00B10582" w:rsidRPr="00B10582" w:rsidRDefault="00B10582" w:rsidP="00E1255C">
            <w:pPr>
              <w:snapToGrid w:val="0"/>
              <w:rPr>
                <w:rFonts w:ascii="Times New Roman" w:hAnsi="Times New Roman" w:cs="Times New Roman"/>
                <w:sz w:val="20"/>
                <w:szCs w:val="20"/>
              </w:rPr>
            </w:pPr>
          </w:p>
        </w:tc>
        <w:tc>
          <w:tcPr>
            <w:tcW w:w="1389" w:type="dxa"/>
          </w:tcPr>
          <w:p w:rsidR="00B10582" w:rsidRDefault="00E117D7" w:rsidP="00B10582">
            <w:pPr>
              <w:rPr>
                <w:rFonts w:ascii="Times New Roman" w:hAnsi="Times New Roman" w:cs="Times New Roman"/>
                <w:sz w:val="20"/>
                <w:szCs w:val="20"/>
              </w:rPr>
            </w:pPr>
            <w:r>
              <w:rPr>
                <w:rFonts w:ascii="Times New Roman" w:hAnsi="Times New Roman" w:cs="Times New Roman"/>
                <w:sz w:val="20"/>
                <w:szCs w:val="20"/>
              </w:rPr>
              <w:t>R0020/C0010,</w:t>
            </w:r>
          </w:p>
          <w:p w:rsidR="00E117D7" w:rsidRPr="00B10582" w:rsidRDefault="00E117D7" w:rsidP="004A09D2">
            <w:pPr>
              <w:rPr>
                <w:rFonts w:ascii="Times New Roman" w:hAnsi="Times New Roman" w:cs="Times New Roman"/>
                <w:sz w:val="20"/>
                <w:szCs w:val="20"/>
              </w:rPr>
            </w:pPr>
            <w:r>
              <w:rPr>
                <w:rFonts w:ascii="Times New Roman" w:hAnsi="Times New Roman" w:cs="Times New Roman"/>
                <w:sz w:val="20"/>
                <w:szCs w:val="20"/>
              </w:rPr>
              <w:t>R0020/C0020</w:t>
            </w:r>
          </w:p>
        </w:tc>
        <w:tc>
          <w:tcPr>
            <w:tcW w:w="5835" w:type="dxa"/>
          </w:tcPr>
          <w:p w:rsidR="0022623E" w:rsidRDefault="0022623E" w:rsidP="0022623E">
            <w:pPr>
              <w:jc w:val="both"/>
              <w:rPr>
                <w:rFonts w:ascii="Times New Roman" w:hAnsi="Times New Roman" w:cs="Times New Roman"/>
                <w:sz w:val="20"/>
                <w:szCs w:val="20"/>
              </w:rPr>
            </w:pPr>
            <w:r>
              <w:rPr>
                <w:rFonts w:ascii="Times New Roman" w:hAnsi="Times New Roman" w:cs="Times New Roman"/>
                <w:sz w:val="20"/>
                <w:szCs w:val="20"/>
              </w:rPr>
              <w:t>Le m</w:t>
            </w:r>
            <w:r w:rsidRPr="008263CE">
              <w:rPr>
                <w:rFonts w:ascii="Times New Roman" w:hAnsi="Times New Roman" w:cs="Times New Roman"/>
                <w:sz w:val="20"/>
                <w:szCs w:val="20"/>
              </w:rPr>
              <w:t>ontant des frais d’acquisition report</w:t>
            </w:r>
            <w:r>
              <w:rPr>
                <w:rFonts w:ascii="Times New Roman" w:hAnsi="Times New Roman" w:cs="Times New Roman"/>
                <w:sz w:val="20"/>
                <w:szCs w:val="20"/>
              </w:rPr>
              <w:t>é</w:t>
            </w:r>
            <w:r w:rsidRPr="008263CE">
              <w:rPr>
                <w:rFonts w:ascii="Times New Roman" w:hAnsi="Times New Roman" w:cs="Times New Roman"/>
                <w:sz w:val="20"/>
                <w:szCs w:val="20"/>
              </w:rPr>
              <w:t xml:space="preserve">s </w:t>
            </w:r>
            <w:r>
              <w:rPr>
                <w:rFonts w:ascii="Times New Roman" w:hAnsi="Times New Roman" w:cs="Times New Roman"/>
                <w:sz w:val="20"/>
                <w:szCs w:val="20"/>
              </w:rPr>
              <w:t>V</w:t>
            </w:r>
            <w:r w:rsidRPr="008263CE">
              <w:rPr>
                <w:rFonts w:ascii="Times New Roman" w:hAnsi="Times New Roman" w:cs="Times New Roman"/>
                <w:sz w:val="20"/>
                <w:szCs w:val="20"/>
              </w:rPr>
              <w:t xml:space="preserve">ie </w:t>
            </w:r>
            <w:r>
              <w:rPr>
                <w:rFonts w:ascii="Times New Roman" w:hAnsi="Times New Roman" w:cs="Times New Roman"/>
                <w:sz w:val="20"/>
                <w:szCs w:val="20"/>
              </w:rPr>
              <w:t>apparaissant dans cet état est égal à celui enregistré à l’actif du bilan :</w:t>
            </w:r>
          </w:p>
          <w:p w:rsidR="00E117D7" w:rsidRDefault="00E117D7" w:rsidP="00E117D7">
            <w:pPr>
              <w:jc w:val="both"/>
              <w:rPr>
                <w:rFonts w:ascii="Times New Roman" w:hAnsi="Times New Roman" w:cs="Times New Roman"/>
                <w:sz w:val="20"/>
                <w:szCs w:val="20"/>
              </w:rPr>
            </w:pPr>
            <w:r>
              <w:rPr>
                <w:rFonts w:ascii="Times New Roman" w:hAnsi="Times New Roman" w:cs="Times New Roman"/>
                <w:sz w:val="20"/>
                <w:szCs w:val="20"/>
              </w:rPr>
              <w:t>R0020/C0010</w:t>
            </w:r>
            <w:r w:rsidR="0022623E">
              <w:rPr>
                <w:rFonts w:ascii="Times New Roman" w:hAnsi="Times New Roman" w:cs="Times New Roman"/>
                <w:sz w:val="20"/>
                <w:szCs w:val="20"/>
              </w:rPr>
              <w:t xml:space="preserve"> </w:t>
            </w:r>
            <w:r w:rsidR="0022623E" w:rsidRPr="00B10582">
              <w:rPr>
                <w:rFonts w:ascii="Times New Roman" w:hAnsi="Times New Roman" w:cs="Times New Roman"/>
                <w:sz w:val="20"/>
                <w:szCs w:val="20"/>
              </w:rPr>
              <w:t xml:space="preserve">= </w:t>
            </w:r>
            <w:r w:rsidR="00BA3D77">
              <w:rPr>
                <w:rFonts w:ascii="Times New Roman" w:hAnsi="Times New Roman" w:cs="Times New Roman"/>
                <w:sz w:val="20"/>
                <w:szCs w:val="20"/>
              </w:rPr>
              <w:t>R0390/C0010</w:t>
            </w:r>
            <w:r w:rsidR="0022623E" w:rsidRPr="00B10582">
              <w:rPr>
                <w:rFonts w:ascii="Times New Roman" w:hAnsi="Times New Roman" w:cs="Times New Roman"/>
                <w:sz w:val="20"/>
                <w:szCs w:val="20"/>
              </w:rPr>
              <w:t xml:space="preserve"> </w:t>
            </w:r>
            <w:r w:rsidR="0022623E">
              <w:rPr>
                <w:rFonts w:ascii="Times New Roman" w:hAnsi="Times New Roman" w:cs="Times New Roman"/>
                <w:sz w:val="20"/>
                <w:szCs w:val="20"/>
              </w:rPr>
              <w:t xml:space="preserve">de l’état </w:t>
            </w:r>
            <w:r w:rsidR="00FF3077">
              <w:rPr>
                <w:rFonts w:ascii="Times New Roman" w:hAnsi="Times New Roman" w:cs="Times New Roman"/>
                <w:sz w:val="20"/>
                <w:szCs w:val="20"/>
              </w:rPr>
              <w:t>FR.02.01</w:t>
            </w:r>
            <w:r>
              <w:rPr>
                <w:rFonts w:ascii="Times New Roman" w:hAnsi="Times New Roman" w:cs="Times New Roman"/>
                <w:sz w:val="20"/>
                <w:szCs w:val="20"/>
              </w:rPr>
              <w:t>,</w:t>
            </w:r>
          </w:p>
          <w:p w:rsidR="00B10582" w:rsidRPr="00B10582" w:rsidRDefault="00E117D7" w:rsidP="004A09D2">
            <w:pPr>
              <w:jc w:val="both"/>
              <w:rPr>
                <w:rFonts w:ascii="Times New Roman" w:hAnsi="Times New Roman" w:cs="Times New Roman"/>
                <w:sz w:val="20"/>
                <w:szCs w:val="20"/>
              </w:rPr>
            </w:pPr>
            <w:r>
              <w:rPr>
                <w:rFonts w:ascii="Times New Roman" w:hAnsi="Times New Roman" w:cs="Times New Roman"/>
                <w:sz w:val="20"/>
                <w:szCs w:val="20"/>
              </w:rPr>
              <w:t xml:space="preserve">R0020/C0020 </w:t>
            </w:r>
            <w:r w:rsidR="0022623E" w:rsidRPr="00B10582">
              <w:rPr>
                <w:rFonts w:ascii="Times New Roman" w:hAnsi="Times New Roman" w:cs="Times New Roman"/>
                <w:sz w:val="20"/>
                <w:szCs w:val="20"/>
              </w:rPr>
              <w:t>=</w:t>
            </w:r>
            <w:r w:rsidR="0022623E">
              <w:rPr>
                <w:rFonts w:ascii="Times New Roman" w:hAnsi="Times New Roman" w:cs="Times New Roman"/>
                <w:sz w:val="20"/>
                <w:szCs w:val="20"/>
              </w:rPr>
              <w:t xml:space="preserve"> </w:t>
            </w:r>
            <w:r w:rsidR="00BA3D77">
              <w:rPr>
                <w:rFonts w:ascii="Times New Roman" w:hAnsi="Times New Roman" w:cs="Times New Roman"/>
                <w:sz w:val="20"/>
                <w:szCs w:val="20"/>
              </w:rPr>
              <w:t>R0390/C0020</w:t>
            </w:r>
            <w:r w:rsidR="00BA3D77" w:rsidRPr="00B10582">
              <w:rPr>
                <w:rFonts w:ascii="Times New Roman" w:hAnsi="Times New Roman" w:cs="Times New Roman"/>
                <w:sz w:val="20"/>
                <w:szCs w:val="20"/>
              </w:rPr>
              <w:t xml:space="preserve"> </w:t>
            </w:r>
            <w:r w:rsidR="0022623E">
              <w:rPr>
                <w:rFonts w:ascii="Times New Roman" w:hAnsi="Times New Roman" w:cs="Times New Roman"/>
                <w:sz w:val="20"/>
                <w:szCs w:val="20"/>
              </w:rPr>
              <w:t xml:space="preserve">de l’état </w:t>
            </w:r>
            <w:r w:rsidR="00FF3077">
              <w:rPr>
                <w:rFonts w:ascii="Times New Roman" w:hAnsi="Times New Roman" w:cs="Times New Roman"/>
                <w:sz w:val="20"/>
                <w:szCs w:val="20"/>
              </w:rPr>
              <w:t>FR.02.01</w:t>
            </w:r>
          </w:p>
        </w:tc>
      </w:tr>
      <w:tr w:rsidR="00B10582" w:rsidRPr="00B10582" w:rsidTr="006B0CEA">
        <w:tc>
          <w:tcPr>
            <w:tcW w:w="2064" w:type="dxa"/>
            <w:vMerge/>
          </w:tcPr>
          <w:p w:rsidR="00B10582" w:rsidRPr="00B10582" w:rsidRDefault="00B10582" w:rsidP="00E1255C">
            <w:pPr>
              <w:snapToGrid w:val="0"/>
              <w:rPr>
                <w:rFonts w:ascii="Times New Roman" w:hAnsi="Times New Roman" w:cs="Times New Roman"/>
                <w:sz w:val="20"/>
                <w:szCs w:val="20"/>
              </w:rPr>
            </w:pPr>
          </w:p>
        </w:tc>
        <w:tc>
          <w:tcPr>
            <w:tcW w:w="1389" w:type="dxa"/>
          </w:tcPr>
          <w:p w:rsidR="00B10582" w:rsidRDefault="00E117D7" w:rsidP="00B10582">
            <w:pPr>
              <w:rPr>
                <w:rFonts w:ascii="Times New Roman" w:hAnsi="Times New Roman" w:cs="Times New Roman"/>
                <w:sz w:val="20"/>
                <w:szCs w:val="20"/>
              </w:rPr>
            </w:pPr>
            <w:r>
              <w:rPr>
                <w:rFonts w:ascii="Times New Roman" w:hAnsi="Times New Roman" w:cs="Times New Roman"/>
                <w:sz w:val="20"/>
                <w:szCs w:val="20"/>
              </w:rPr>
              <w:t>R0030/C0010,</w:t>
            </w:r>
          </w:p>
          <w:p w:rsidR="00E117D7" w:rsidRPr="00B10582" w:rsidRDefault="00E117D7" w:rsidP="004A09D2">
            <w:pPr>
              <w:rPr>
                <w:rFonts w:ascii="Times New Roman" w:hAnsi="Times New Roman" w:cs="Times New Roman"/>
                <w:sz w:val="20"/>
                <w:szCs w:val="20"/>
              </w:rPr>
            </w:pPr>
            <w:r>
              <w:rPr>
                <w:rFonts w:ascii="Times New Roman" w:hAnsi="Times New Roman" w:cs="Times New Roman"/>
                <w:sz w:val="20"/>
                <w:szCs w:val="20"/>
              </w:rPr>
              <w:t>R0030/C0020</w:t>
            </w:r>
          </w:p>
        </w:tc>
        <w:tc>
          <w:tcPr>
            <w:tcW w:w="5835" w:type="dxa"/>
          </w:tcPr>
          <w:p w:rsidR="0022623E" w:rsidRDefault="0022623E" w:rsidP="0022623E">
            <w:pPr>
              <w:jc w:val="both"/>
              <w:rPr>
                <w:rFonts w:ascii="Times New Roman" w:hAnsi="Times New Roman" w:cs="Times New Roman"/>
                <w:sz w:val="20"/>
                <w:szCs w:val="20"/>
              </w:rPr>
            </w:pPr>
            <w:r>
              <w:rPr>
                <w:rFonts w:ascii="Times New Roman" w:hAnsi="Times New Roman" w:cs="Times New Roman"/>
                <w:sz w:val="20"/>
                <w:szCs w:val="20"/>
              </w:rPr>
              <w:t>Le m</w:t>
            </w:r>
            <w:r w:rsidRPr="008263CE">
              <w:rPr>
                <w:rFonts w:ascii="Times New Roman" w:hAnsi="Times New Roman" w:cs="Times New Roman"/>
                <w:sz w:val="20"/>
                <w:szCs w:val="20"/>
              </w:rPr>
              <w:t>ontant des frais d’acquisition report</w:t>
            </w:r>
            <w:r>
              <w:rPr>
                <w:rFonts w:ascii="Times New Roman" w:hAnsi="Times New Roman" w:cs="Times New Roman"/>
                <w:sz w:val="20"/>
                <w:szCs w:val="20"/>
              </w:rPr>
              <w:t>é</w:t>
            </w:r>
            <w:r w:rsidRPr="008263CE">
              <w:rPr>
                <w:rFonts w:ascii="Times New Roman" w:hAnsi="Times New Roman" w:cs="Times New Roman"/>
                <w:sz w:val="20"/>
                <w:szCs w:val="20"/>
              </w:rPr>
              <w:t xml:space="preserve">s </w:t>
            </w:r>
            <w:r>
              <w:rPr>
                <w:rFonts w:ascii="Times New Roman" w:hAnsi="Times New Roman" w:cs="Times New Roman"/>
                <w:sz w:val="20"/>
                <w:szCs w:val="20"/>
              </w:rPr>
              <w:t>Non-V</w:t>
            </w:r>
            <w:r w:rsidRPr="008263CE">
              <w:rPr>
                <w:rFonts w:ascii="Times New Roman" w:hAnsi="Times New Roman" w:cs="Times New Roman"/>
                <w:sz w:val="20"/>
                <w:szCs w:val="20"/>
              </w:rPr>
              <w:t xml:space="preserve">ie </w:t>
            </w:r>
            <w:r>
              <w:rPr>
                <w:rFonts w:ascii="Times New Roman" w:hAnsi="Times New Roman" w:cs="Times New Roman"/>
                <w:sz w:val="20"/>
                <w:szCs w:val="20"/>
              </w:rPr>
              <w:t>apparaissant dans cet état est égal à celui enregistré à l’actif du bilan :</w:t>
            </w:r>
          </w:p>
          <w:p w:rsidR="00E117D7" w:rsidRDefault="00E117D7" w:rsidP="00E117D7">
            <w:pPr>
              <w:jc w:val="both"/>
              <w:rPr>
                <w:rFonts w:ascii="Times New Roman" w:hAnsi="Times New Roman" w:cs="Times New Roman"/>
                <w:sz w:val="20"/>
                <w:szCs w:val="20"/>
              </w:rPr>
            </w:pPr>
            <w:r>
              <w:rPr>
                <w:rFonts w:ascii="Times New Roman" w:hAnsi="Times New Roman" w:cs="Times New Roman"/>
                <w:sz w:val="20"/>
                <w:szCs w:val="20"/>
              </w:rPr>
              <w:t>R0030/C0010</w:t>
            </w:r>
            <w:r w:rsidR="0022623E">
              <w:rPr>
                <w:rFonts w:ascii="Times New Roman" w:hAnsi="Times New Roman" w:cs="Times New Roman"/>
                <w:sz w:val="20"/>
                <w:szCs w:val="20"/>
              </w:rPr>
              <w:t xml:space="preserve"> </w:t>
            </w:r>
            <w:r w:rsidR="0022623E" w:rsidRPr="00B10582">
              <w:rPr>
                <w:rFonts w:ascii="Times New Roman" w:hAnsi="Times New Roman" w:cs="Times New Roman"/>
                <w:sz w:val="20"/>
                <w:szCs w:val="20"/>
              </w:rPr>
              <w:t xml:space="preserve">= </w:t>
            </w:r>
            <w:r w:rsidR="00BA3D77">
              <w:rPr>
                <w:rFonts w:ascii="Times New Roman" w:hAnsi="Times New Roman" w:cs="Times New Roman"/>
                <w:sz w:val="20"/>
                <w:szCs w:val="20"/>
              </w:rPr>
              <w:t>R0400/C0010</w:t>
            </w:r>
            <w:r w:rsidR="0022623E" w:rsidRPr="00B10582">
              <w:rPr>
                <w:rFonts w:ascii="Times New Roman" w:hAnsi="Times New Roman" w:cs="Times New Roman"/>
                <w:sz w:val="20"/>
                <w:szCs w:val="20"/>
              </w:rPr>
              <w:t xml:space="preserve"> </w:t>
            </w:r>
            <w:r w:rsidR="0022623E">
              <w:rPr>
                <w:rFonts w:ascii="Times New Roman" w:hAnsi="Times New Roman" w:cs="Times New Roman"/>
                <w:sz w:val="20"/>
                <w:szCs w:val="20"/>
              </w:rPr>
              <w:t xml:space="preserve">de l’état </w:t>
            </w:r>
            <w:r w:rsidR="00FF3077">
              <w:rPr>
                <w:rFonts w:ascii="Times New Roman" w:hAnsi="Times New Roman" w:cs="Times New Roman"/>
                <w:sz w:val="20"/>
                <w:szCs w:val="20"/>
              </w:rPr>
              <w:t>FR.02.01</w:t>
            </w:r>
            <w:r>
              <w:rPr>
                <w:rFonts w:ascii="Times New Roman" w:hAnsi="Times New Roman" w:cs="Times New Roman"/>
                <w:sz w:val="20"/>
                <w:szCs w:val="20"/>
              </w:rPr>
              <w:t>,</w:t>
            </w:r>
          </w:p>
          <w:p w:rsidR="00B10582" w:rsidRPr="00B10582" w:rsidRDefault="00E117D7" w:rsidP="00045CA8">
            <w:pPr>
              <w:jc w:val="both"/>
              <w:rPr>
                <w:rFonts w:ascii="Times New Roman" w:hAnsi="Times New Roman" w:cs="Times New Roman"/>
                <w:sz w:val="20"/>
                <w:szCs w:val="20"/>
              </w:rPr>
            </w:pPr>
            <w:r>
              <w:rPr>
                <w:rFonts w:ascii="Times New Roman" w:hAnsi="Times New Roman" w:cs="Times New Roman"/>
                <w:sz w:val="20"/>
                <w:szCs w:val="20"/>
              </w:rPr>
              <w:t xml:space="preserve">R0030/C0020 </w:t>
            </w:r>
            <w:r w:rsidR="0022623E" w:rsidRPr="00B10582">
              <w:rPr>
                <w:rFonts w:ascii="Times New Roman" w:hAnsi="Times New Roman" w:cs="Times New Roman"/>
                <w:sz w:val="20"/>
                <w:szCs w:val="20"/>
              </w:rPr>
              <w:t>=</w:t>
            </w:r>
            <w:r w:rsidR="0022623E">
              <w:rPr>
                <w:rFonts w:ascii="Times New Roman" w:hAnsi="Times New Roman" w:cs="Times New Roman"/>
                <w:sz w:val="20"/>
                <w:szCs w:val="20"/>
              </w:rPr>
              <w:t xml:space="preserve"> </w:t>
            </w:r>
            <w:r w:rsidR="00BA3D77">
              <w:rPr>
                <w:rFonts w:ascii="Times New Roman" w:hAnsi="Times New Roman" w:cs="Times New Roman"/>
                <w:sz w:val="20"/>
                <w:szCs w:val="20"/>
              </w:rPr>
              <w:t>R04</w:t>
            </w:r>
            <w:r w:rsidR="00045CA8">
              <w:rPr>
                <w:rFonts w:ascii="Times New Roman" w:hAnsi="Times New Roman" w:cs="Times New Roman"/>
                <w:sz w:val="20"/>
                <w:szCs w:val="20"/>
              </w:rPr>
              <w:t>0</w:t>
            </w:r>
            <w:r w:rsidR="00BA3D77">
              <w:rPr>
                <w:rFonts w:ascii="Times New Roman" w:hAnsi="Times New Roman" w:cs="Times New Roman"/>
                <w:sz w:val="20"/>
                <w:szCs w:val="20"/>
              </w:rPr>
              <w:t>0/C00</w:t>
            </w:r>
            <w:r w:rsidR="00045CA8">
              <w:rPr>
                <w:rFonts w:ascii="Times New Roman" w:hAnsi="Times New Roman" w:cs="Times New Roman"/>
                <w:sz w:val="20"/>
                <w:szCs w:val="20"/>
              </w:rPr>
              <w:t>2</w:t>
            </w:r>
            <w:r w:rsidR="00BA3D77">
              <w:rPr>
                <w:rFonts w:ascii="Times New Roman" w:hAnsi="Times New Roman" w:cs="Times New Roman"/>
                <w:sz w:val="20"/>
                <w:szCs w:val="20"/>
              </w:rPr>
              <w:t>0</w:t>
            </w:r>
            <w:r w:rsidR="0022623E" w:rsidRPr="00B10582">
              <w:rPr>
                <w:rFonts w:ascii="Times New Roman" w:hAnsi="Times New Roman" w:cs="Times New Roman"/>
                <w:sz w:val="20"/>
                <w:szCs w:val="20"/>
              </w:rPr>
              <w:t xml:space="preserve"> </w:t>
            </w:r>
            <w:r w:rsidR="0022623E">
              <w:rPr>
                <w:rFonts w:ascii="Times New Roman" w:hAnsi="Times New Roman" w:cs="Times New Roman"/>
                <w:sz w:val="20"/>
                <w:szCs w:val="20"/>
              </w:rPr>
              <w:t xml:space="preserve">de l’état </w:t>
            </w:r>
            <w:r w:rsidR="00FF3077">
              <w:rPr>
                <w:rFonts w:ascii="Times New Roman" w:hAnsi="Times New Roman" w:cs="Times New Roman"/>
                <w:sz w:val="20"/>
                <w:szCs w:val="20"/>
              </w:rPr>
              <w:t>FR.02.01</w:t>
            </w:r>
          </w:p>
        </w:tc>
      </w:tr>
      <w:tr w:rsidR="00B10582" w:rsidRPr="00B10582" w:rsidTr="006B0CEA">
        <w:tc>
          <w:tcPr>
            <w:tcW w:w="2064" w:type="dxa"/>
            <w:vMerge/>
          </w:tcPr>
          <w:p w:rsidR="00B10582" w:rsidRPr="00B10582" w:rsidRDefault="00B10582" w:rsidP="00E1255C">
            <w:pPr>
              <w:snapToGrid w:val="0"/>
              <w:rPr>
                <w:rFonts w:ascii="Times New Roman" w:hAnsi="Times New Roman" w:cs="Times New Roman"/>
                <w:sz w:val="20"/>
                <w:szCs w:val="20"/>
              </w:rPr>
            </w:pPr>
          </w:p>
        </w:tc>
        <w:tc>
          <w:tcPr>
            <w:tcW w:w="1389" w:type="dxa"/>
          </w:tcPr>
          <w:p w:rsidR="00B10582" w:rsidRDefault="00E117D7" w:rsidP="00B10582">
            <w:pPr>
              <w:rPr>
                <w:rFonts w:ascii="Times New Roman" w:hAnsi="Times New Roman" w:cs="Times New Roman"/>
                <w:sz w:val="20"/>
                <w:szCs w:val="20"/>
              </w:rPr>
            </w:pPr>
            <w:r>
              <w:rPr>
                <w:rFonts w:ascii="Times New Roman" w:hAnsi="Times New Roman" w:cs="Times New Roman"/>
                <w:sz w:val="20"/>
                <w:szCs w:val="20"/>
              </w:rPr>
              <w:t>R01</w:t>
            </w:r>
            <w:r w:rsidR="006B0CEA">
              <w:rPr>
                <w:rFonts w:ascii="Times New Roman" w:hAnsi="Times New Roman" w:cs="Times New Roman"/>
                <w:sz w:val="20"/>
                <w:szCs w:val="20"/>
              </w:rPr>
              <w:t>3</w:t>
            </w:r>
            <w:r>
              <w:rPr>
                <w:rFonts w:ascii="Times New Roman" w:hAnsi="Times New Roman" w:cs="Times New Roman"/>
                <w:sz w:val="20"/>
                <w:szCs w:val="20"/>
              </w:rPr>
              <w:t>0/C0010,</w:t>
            </w:r>
          </w:p>
          <w:p w:rsidR="00E117D7" w:rsidRDefault="00E117D7" w:rsidP="006B0CEA">
            <w:pPr>
              <w:rPr>
                <w:rFonts w:ascii="Times New Roman" w:hAnsi="Times New Roman" w:cs="Times New Roman"/>
                <w:sz w:val="20"/>
                <w:szCs w:val="20"/>
              </w:rPr>
            </w:pPr>
            <w:r>
              <w:rPr>
                <w:rFonts w:ascii="Times New Roman" w:hAnsi="Times New Roman" w:cs="Times New Roman"/>
                <w:sz w:val="20"/>
                <w:szCs w:val="20"/>
              </w:rPr>
              <w:t>R01</w:t>
            </w:r>
            <w:r w:rsidR="006B0CEA">
              <w:rPr>
                <w:rFonts w:ascii="Times New Roman" w:hAnsi="Times New Roman" w:cs="Times New Roman"/>
                <w:sz w:val="20"/>
                <w:szCs w:val="20"/>
              </w:rPr>
              <w:t>3</w:t>
            </w:r>
            <w:r>
              <w:rPr>
                <w:rFonts w:ascii="Times New Roman" w:hAnsi="Times New Roman" w:cs="Times New Roman"/>
                <w:sz w:val="20"/>
                <w:szCs w:val="20"/>
              </w:rPr>
              <w:t>0/C0020</w:t>
            </w:r>
          </w:p>
        </w:tc>
        <w:tc>
          <w:tcPr>
            <w:tcW w:w="5835" w:type="dxa"/>
          </w:tcPr>
          <w:p w:rsidR="00076E2A" w:rsidRDefault="00076E2A" w:rsidP="00076E2A">
            <w:pPr>
              <w:jc w:val="both"/>
              <w:rPr>
                <w:rFonts w:ascii="Times New Roman" w:hAnsi="Times New Roman" w:cs="Times New Roman"/>
                <w:sz w:val="20"/>
                <w:szCs w:val="20"/>
              </w:rPr>
            </w:pPr>
            <w:r>
              <w:rPr>
                <w:rFonts w:ascii="Times New Roman" w:hAnsi="Times New Roman" w:cs="Times New Roman"/>
                <w:sz w:val="20"/>
                <w:szCs w:val="20"/>
              </w:rPr>
              <w:t>Le total des comptes de régularisation actifs apparaissant dans cet état est égal à celui enregistré à l’actif du bilan :</w:t>
            </w:r>
          </w:p>
          <w:p w:rsidR="00E117D7" w:rsidRDefault="00E117D7" w:rsidP="00E117D7">
            <w:pPr>
              <w:jc w:val="both"/>
              <w:rPr>
                <w:rFonts w:ascii="Times New Roman" w:hAnsi="Times New Roman" w:cs="Times New Roman"/>
                <w:sz w:val="20"/>
                <w:szCs w:val="20"/>
              </w:rPr>
            </w:pPr>
            <w:r>
              <w:rPr>
                <w:rFonts w:ascii="Times New Roman" w:hAnsi="Times New Roman" w:cs="Times New Roman"/>
                <w:sz w:val="20"/>
                <w:szCs w:val="20"/>
              </w:rPr>
              <w:t>R01</w:t>
            </w:r>
            <w:r w:rsidR="00BB192D">
              <w:rPr>
                <w:rFonts w:ascii="Times New Roman" w:hAnsi="Times New Roman" w:cs="Times New Roman"/>
                <w:sz w:val="20"/>
                <w:szCs w:val="20"/>
              </w:rPr>
              <w:t>3</w:t>
            </w:r>
            <w:r>
              <w:rPr>
                <w:rFonts w:ascii="Times New Roman" w:hAnsi="Times New Roman" w:cs="Times New Roman"/>
                <w:sz w:val="20"/>
                <w:szCs w:val="20"/>
              </w:rPr>
              <w:t>0/C0010</w:t>
            </w:r>
            <w:r w:rsidR="00076E2A">
              <w:rPr>
                <w:rFonts w:ascii="Times New Roman" w:hAnsi="Times New Roman" w:cs="Times New Roman"/>
                <w:sz w:val="20"/>
                <w:szCs w:val="20"/>
              </w:rPr>
              <w:t xml:space="preserve"> </w:t>
            </w:r>
            <w:r w:rsidR="00076E2A" w:rsidRPr="00B10582">
              <w:rPr>
                <w:rFonts w:ascii="Times New Roman" w:hAnsi="Times New Roman" w:cs="Times New Roman"/>
                <w:sz w:val="20"/>
                <w:szCs w:val="20"/>
              </w:rPr>
              <w:t xml:space="preserve">= </w:t>
            </w:r>
            <w:r w:rsidR="00BA3D77">
              <w:rPr>
                <w:rFonts w:ascii="Times New Roman" w:hAnsi="Times New Roman" w:cs="Times New Roman"/>
                <w:sz w:val="20"/>
                <w:szCs w:val="20"/>
              </w:rPr>
              <w:t>R0370/C0010</w:t>
            </w:r>
            <w:r w:rsidR="00076E2A" w:rsidRPr="00B10582">
              <w:rPr>
                <w:rFonts w:ascii="Times New Roman" w:hAnsi="Times New Roman" w:cs="Times New Roman"/>
                <w:sz w:val="20"/>
                <w:szCs w:val="20"/>
              </w:rPr>
              <w:t xml:space="preserve"> </w:t>
            </w:r>
            <w:r w:rsidR="00076E2A">
              <w:rPr>
                <w:rFonts w:ascii="Times New Roman" w:hAnsi="Times New Roman" w:cs="Times New Roman"/>
                <w:sz w:val="20"/>
                <w:szCs w:val="20"/>
              </w:rPr>
              <w:t xml:space="preserve">de l’état </w:t>
            </w:r>
            <w:r w:rsidR="00FF3077">
              <w:rPr>
                <w:rFonts w:ascii="Times New Roman" w:hAnsi="Times New Roman" w:cs="Times New Roman"/>
                <w:sz w:val="20"/>
                <w:szCs w:val="20"/>
              </w:rPr>
              <w:t>FR.02.01</w:t>
            </w:r>
            <w:r>
              <w:rPr>
                <w:rFonts w:ascii="Times New Roman" w:hAnsi="Times New Roman" w:cs="Times New Roman"/>
                <w:sz w:val="20"/>
                <w:szCs w:val="20"/>
              </w:rPr>
              <w:t>,</w:t>
            </w:r>
          </w:p>
          <w:p w:rsidR="00B10582" w:rsidRPr="00B10582" w:rsidRDefault="00E117D7" w:rsidP="00BB192D">
            <w:pPr>
              <w:jc w:val="both"/>
              <w:rPr>
                <w:rFonts w:ascii="Times New Roman" w:hAnsi="Times New Roman" w:cs="Times New Roman"/>
                <w:sz w:val="20"/>
                <w:szCs w:val="20"/>
              </w:rPr>
            </w:pPr>
            <w:r>
              <w:rPr>
                <w:rFonts w:ascii="Times New Roman" w:hAnsi="Times New Roman" w:cs="Times New Roman"/>
                <w:sz w:val="20"/>
                <w:szCs w:val="20"/>
              </w:rPr>
              <w:t>R01</w:t>
            </w:r>
            <w:r w:rsidR="00BB192D">
              <w:rPr>
                <w:rFonts w:ascii="Times New Roman" w:hAnsi="Times New Roman" w:cs="Times New Roman"/>
                <w:sz w:val="20"/>
                <w:szCs w:val="20"/>
              </w:rPr>
              <w:t>3</w:t>
            </w:r>
            <w:r>
              <w:rPr>
                <w:rFonts w:ascii="Times New Roman" w:hAnsi="Times New Roman" w:cs="Times New Roman"/>
                <w:sz w:val="20"/>
                <w:szCs w:val="20"/>
              </w:rPr>
              <w:t xml:space="preserve">0/C0020 </w:t>
            </w:r>
            <w:r w:rsidR="00076E2A" w:rsidRPr="00B10582">
              <w:rPr>
                <w:rFonts w:ascii="Times New Roman" w:hAnsi="Times New Roman" w:cs="Times New Roman"/>
                <w:sz w:val="20"/>
                <w:szCs w:val="20"/>
              </w:rPr>
              <w:t>=</w:t>
            </w:r>
            <w:r w:rsidR="00076E2A">
              <w:rPr>
                <w:rFonts w:ascii="Times New Roman" w:hAnsi="Times New Roman" w:cs="Times New Roman"/>
                <w:sz w:val="20"/>
                <w:szCs w:val="20"/>
              </w:rPr>
              <w:t xml:space="preserve"> </w:t>
            </w:r>
            <w:r w:rsidR="004A09D2">
              <w:rPr>
                <w:rFonts w:ascii="Times New Roman" w:hAnsi="Times New Roman" w:cs="Times New Roman"/>
                <w:sz w:val="20"/>
                <w:szCs w:val="20"/>
              </w:rPr>
              <w:t>R0370/C0020</w:t>
            </w:r>
            <w:r w:rsidR="004A09D2" w:rsidRPr="00B10582">
              <w:rPr>
                <w:rFonts w:ascii="Times New Roman" w:hAnsi="Times New Roman" w:cs="Times New Roman"/>
                <w:sz w:val="20"/>
                <w:szCs w:val="20"/>
              </w:rPr>
              <w:t xml:space="preserve"> </w:t>
            </w:r>
            <w:r w:rsidR="00076E2A">
              <w:rPr>
                <w:rFonts w:ascii="Times New Roman" w:hAnsi="Times New Roman" w:cs="Times New Roman"/>
                <w:sz w:val="20"/>
                <w:szCs w:val="20"/>
              </w:rPr>
              <w:t xml:space="preserve">de l’état </w:t>
            </w:r>
            <w:r w:rsidR="00FF3077">
              <w:rPr>
                <w:rFonts w:ascii="Times New Roman" w:hAnsi="Times New Roman" w:cs="Times New Roman"/>
                <w:sz w:val="20"/>
                <w:szCs w:val="20"/>
              </w:rPr>
              <w:t>FR.02.01</w:t>
            </w:r>
          </w:p>
        </w:tc>
      </w:tr>
      <w:tr w:rsidR="00B10582" w:rsidRPr="00B10582" w:rsidTr="006B0CEA">
        <w:tc>
          <w:tcPr>
            <w:tcW w:w="2064" w:type="dxa"/>
            <w:vMerge/>
          </w:tcPr>
          <w:p w:rsidR="00B10582" w:rsidRPr="00B10582" w:rsidRDefault="00B10582" w:rsidP="00E1255C">
            <w:pPr>
              <w:snapToGrid w:val="0"/>
              <w:rPr>
                <w:rFonts w:ascii="Times New Roman" w:hAnsi="Times New Roman" w:cs="Times New Roman"/>
                <w:sz w:val="20"/>
                <w:szCs w:val="20"/>
              </w:rPr>
            </w:pPr>
          </w:p>
        </w:tc>
        <w:tc>
          <w:tcPr>
            <w:tcW w:w="1389" w:type="dxa"/>
          </w:tcPr>
          <w:p w:rsidR="00B10582" w:rsidRDefault="00E117D7" w:rsidP="00B10582">
            <w:pPr>
              <w:rPr>
                <w:rFonts w:ascii="Times New Roman" w:hAnsi="Times New Roman" w:cs="Times New Roman"/>
                <w:sz w:val="20"/>
                <w:szCs w:val="20"/>
              </w:rPr>
            </w:pPr>
            <w:r>
              <w:rPr>
                <w:rFonts w:ascii="Times New Roman" w:hAnsi="Times New Roman" w:cs="Times New Roman"/>
                <w:sz w:val="20"/>
                <w:szCs w:val="20"/>
              </w:rPr>
              <w:t>R02</w:t>
            </w:r>
            <w:r w:rsidR="0037553C">
              <w:rPr>
                <w:rFonts w:ascii="Times New Roman" w:hAnsi="Times New Roman" w:cs="Times New Roman"/>
                <w:sz w:val="20"/>
                <w:szCs w:val="20"/>
              </w:rPr>
              <w:t>4</w:t>
            </w:r>
            <w:r>
              <w:rPr>
                <w:rFonts w:ascii="Times New Roman" w:hAnsi="Times New Roman" w:cs="Times New Roman"/>
                <w:sz w:val="20"/>
                <w:szCs w:val="20"/>
              </w:rPr>
              <w:t>0/C0010,</w:t>
            </w:r>
          </w:p>
          <w:p w:rsidR="00E117D7" w:rsidRDefault="00E117D7" w:rsidP="0037553C">
            <w:pPr>
              <w:rPr>
                <w:rFonts w:ascii="Times New Roman" w:hAnsi="Times New Roman" w:cs="Times New Roman"/>
                <w:sz w:val="20"/>
                <w:szCs w:val="20"/>
              </w:rPr>
            </w:pPr>
            <w:r>
              <w:rPr>
                <w:rFonts w:ascii="Times New Roman" w:hAnsi="Times New Roman" w:cs="Times New Roman"/>
                <w:sz w:val="20"/>
                <w:szCs w:val="20"/>
              </w:rPr>
              <w:t>R02</w:t>
            </w:r>
            <w:r w:rsidR="0037553C">
              <w:rPr>
                <w:rFonts w:ascii="Times New Roman" w:hAnsi="Times New Roman" w:cs="Times New Roman"/>
                <w:sz w:val="20"/>
                <w:szCs w:val="20"/>
              </w:rPr>
              <w:t>4</w:t>
            </w:r>
            <w:r>
              <w:rPr>
                <w:rFonts w:ascii="Times New Roman" w:hAnsi="Times New Roman" w:cs="Times New Roman"/>
                <w:sz w:val="20"/>
                <w:szCs w:val="20"/>
              </w:rPr>
              <w:t>0/C0020,</w:t>
            </w:r>
          </w:p>
        </w:tc>
        <w:tc>
          <w:tcPr>
            <w:tcW w:w="5835" w:type="dxa"/>
          </w:tcPr>
          <w:p w:rsidR="00076E2A" w:rsidRDefault="00076E2A" w:rsidP="00076E2A">
            <w:pPr>
              <w:jc w:val="both"/>
              <w:rPr>
                <w:rFonts w:ascii="Times New Roman" w:hAnsi="Times New Roman" w:cs="Times New Roman"/>
                <w:sz w:val="20"/>
                <w:szCs w:val="20"/>
              </w:rPr>
            </w:pPr>
            <w:r>
              <w:rPr>
                <w:rFonts w:ascii="Times New Roman" w:hAnsi="Times New Roman" w:cs="Times New Roman"/>
                <w:sz w:val="20"/>
                <w:szCs w:val="20"/>
              </w:rPr>
              <w:t xml:space="preserve">Le total des comptes de régularisation </w:t>
            </w:r>
            <w:r w:rsidR="000510A4">
              <w:rPr>
                <w:rFonts w:ascii="Times New Roman" w:hAnsi="Times New Roman" w:cs="Times New Roman"/>
                <w:sz w:val="20"/>
                <w:szCs w:val="20"/>
              </w:rPr>
              <w:t xml:space="preserve">- </w:t>
            </w:r>
            <w:r>
              <w:rPr>
                <w:rFonts w:ascii="Times New Roman" w:hAnsi="Times New Roman" w:cs="Times New Roman"/>
                <w:sz w:val="20"/>
                <w:szCs w:val="20"/>
              </w:rPr>
              <w:t>passif apparaissant dans cet état est égal à celui enregistré au passif du bilan :</w:t>
            </w:r>
          </w:p>
          <w:p w:rsidR="00E117D7" w:rsidRDefault="00E117D7" w:rsidP="00E117D7">
            <w:pPr>
              <w:jc w:val="both"/>
              <w:rPr>
                <w:rFonts w:ascii="Times New Roman" w:hAnsi="Times New Roman" w:cs="Times New Roman"/>
                <w:sz w:val="20"/>
                <w:szCs w:val="20"/>
              </w:rPr>
            </w:pPr>
            <w:r>
              <w:rPr>
                <w:rFonts w:ascii="Times New Roman" w:hAnsi="Times New Roman" w:cs="Times New Roman"/>
                <w:sz w:val="20"/>
                <w:szCs w:val="20"/>
              </w:rPr>
              <w:t>R02</w:t>
            </w:r>
            <w:r w:rsidR="00F34C75">
              <w:rPr>
                <w:rFonts w:ascii="Times New Roman" w:hAnsi="Times New Roman" w:cs="Times New Roman"/>
                <w:sz w:val="20"/>
                <w:szCs w:val="20"/>
              </w:rPr>
              <w:t>4</w:t>
            </w:r>
            <w:r>
              <w:rPr>
                <w:rFonts w:ascii="Times New Roman" w:hAnsi="Times New Roman" w:cs="Times New Roman"/>
                <w:sz w:val="20"/>
                <w:szCs w:val="20"/>
              </w:rPr>
              <w:t>0/C0010</w:t>
            </w:r>
            <w:r w:rsidR="00076E2A">
              <w:rPr>
                <w:rFonts w:ascii="Times New Roman" w:hAnsi="Times New Roman" w:cs="Times New Roman"/>
                <w:sz w:val="20"/>
                <w:szCs w:val="20"/>
              </w:rPr>
              <w:t xml:space="preserve"> </w:t>
            </w:r>
            <w:r w:rsidR="00076E2A" w:rsidRPr="00B10582">
              <w:rPr>
                <w:rFonts w:ascii="Times New Roman" w:hAnsi="Times New Roman" w:cs="Times New Roman"/>
                <w:sz w:val="20"/>
                <w:szCs w:val="20"/>
              </w:rPr>
              <w:t xml:space="preserve">= </w:t>
            </w:r>
            <w:r w:rsidR="004A09D2">
              <w:rPr>
                <w:rFonts w:ascii="Times New Roman" w:hAnsi="Times New Roman" w:cs="Times New Roman"/>
                <w:sz w:val="20"/>
                <w:szCs w:val="20"/>
              </w:rPr>
              <w:t>R08</w:t>
            </w:r>
            <w:r w:rsidR="00BB192D">
              <w:rPr>
                <w:rFonts w:ascii="Times New Roman" w:hAnsi="Times New Roman" w:cs="Times New Roman"/>
                <w:sz w:val="20"/>
                <w:szCs w:val="20"/>
              </w:rPr>
              <w:t>1</w:t>
            </w:r>
            <w:r w:rsidR="004A09D2">
              <w:rPr>
                <w:rFonts w:ascii="Times New Roman" w:hAnsi="Times New Roman" w:cs="Times New Roman"/>
                <w:sz w:val="20"/>
                <w:szCs w:val="20"/>
              </w:rPr>
              <w:t>0/C0010</w:t>
            </w:r>
            <w:r w:rsidR="00076E2A" w:rsidRPr="00B10582">
              <w:rPr>
                <w:rFonts w:ascii="Times New Roman" w:hAnsi="Times New Roman" w:cs="Times New Roman"/>
                <w:sz w:val="20"/>
                <w:szCs w:val="20"/>
              </w:rPr>
              <w:t xml:space="preserve"> </w:t>
            </w:r>
            <w:r w:rsidR="00076E2A">
              <w:rPr>
                <w:rFonts w:ascii="Times New Roman" w:hAnsi="Times New Roman" w:cs="Times New Roman"/>
                <w:sz w:val="20"/>
                <w:szCs w:val="20"/>
              </w:rPr>
              <w:t xml:space="preserve">de l’état </w:t>
            </w:r>
            <w:r w:rsidR="00FF3077">
              <w:rPr>
                <w:rFonts w:ascii="Times New Roman" w:hAnsi="Times New Roman" w:cs="Times New Roman"/>
                <w:sz w:val="20"/>
                <w:szCs w:val="20"/>
              </w:rPr>
              <w:t>FR.02.01</w:t>
            </w:r>
            <w:r>
              <w:rPr>
                <w:rFonts w:ascii="Times New Roman" w:hAnsi="Times New Roman" w:cs="Times New Roman"/>
                <w:sz w:val="20"/>
                <w:szCs w:val="20"/>
              </w:rPr>
              <w:t>,</w:t>
            </w:r>
          </w:p>
          <w:p w:rsidR="00B10582" w:rsidRPr="00B10582" w:rsidRDefault="00E117D7" w:rsidP="00F34C75">
            <w:pPr>
              <w:jc w:val="both"/>
              <w:rPr>
                <w:rFonts w:ascii="Times New Roman" w:hAnsi="Times New Roman" w:cs="Times New Roman"/>
                <w:sz w:val="20"/>
                <w:szCs w:val="20"/>
              </w:rPr>
            </w:pPr>
            <w:r>
              <w:rPr>
                <w:rFonts w:ascii="Times New Roman" w:hAnsi="Times New Roman" w:cs="Times New Roman"/>
                <w:sz w:val="20"/>
                <w:szCs w:val="20"/>
              </w:rPr>
              <w:t>R02</w:t>
            </w:r>
            <w:r w:rsidR="00F34C75">
              <w:rPr>
                <w:rFonts w:ascii="Times New Roman" w:hAnsi="Times New Roman" w:cs="Times New Roman"/>
                <w:sz w:val="20"/>
                <w:szCs w:val="20"/>
              </w:rPr>
              <w:t>4</w:t>
            </w:r>
            <w:r>
              <w:rPr>
                <w:rFonts w:ascii="Times New Roman" w:hAnsi="Times New Roman" w:cs="Times New Roman"/>
                <w:sz w:val="20"/>
                <w:szCs w:val="20"/>
              </w:rPr>
              <w:t xml:space="preserve">0/C0020 </w:t>
            </w:r>
            <w:r w:rsidR="00076E2A" w:rsidRPr="00B10582">
              <w:rPr>
                <w:rFonts w:ascii="Times New Roman" w:hAnsi="Times New Roman" w:cs="Times New Roman"/>
                <w:sz w:val="20"/>
                <w:szCs w:val="20"/>
              </w:rPr>
              <w:t>=</w:t>
            </w:r>
            <w:r w:rsidR="00076E2A">
              <w:rPr>
                <w:rFonts w:ascii="Times New Roman" w:hAnsi="Times New Roman" w:cs="Times New Roman"/>
                <w:sz w:val="20"/>
                <w:szCs w:val="20"/>
              </w:rPr>
              <w:t xml:space="preserve"> </w:t>
            </w:r>
            <w:r w:rsidR="004A09D2">
              <w:rPr>
                <w:rFonts w:ascii="Times New Roman" w:hAnsi="Times New Roman" w:cs="Times New Roman"/>
                <w:sz w:val="20"/>
                <w:szCs w:val="20"/>
              </w:rPr>
              <w:t>R08</w:t>
            </w:r>
            <w:r w:rsidR="00BB192D">
              <w:rPr>
                <w:rFonts w:ascii="Times New Roman" w:hAnsi="Times New Roman" w:cs="Times New Roman"/>
                <w:sz w:val="20"/>
                <w:szCs w:val="20"/>
              </w:rPr>
              <w:t>1</w:t>
            </w:r>
            <w:r w:rsidR="004A09D2">
              <w:rPr>
                <w:rFonts w:ascii="Times New Roman" w:hAnsi="Times New Roman" w:cs="Times New Roman"/>
                <w:sz w:val="20"/>
                <w:szCs w:val="20"/>
              </w:rPr>
              <w:t>0/C0020</w:t>
            </w:r>
            <w:r w:rsidR="00076E2A" w:rsidRPr="00B10582">
              <w:rPr>
                <w:rFonts w:ascii="Times New Roman" w:hAnsi="Times New Roman" w:cs="Times New Roman"/>
                <w:sz w:val="20"/>
                <w:szCs w:val="20"/>
              </w:rPr>
              <w:t xml:space="preserve"> </w:t>
            </w:r>
            <w:r w:rsidR="00076E2A">
              <w:rPr>
                <w:rFonts w:ascii="Times New Roman" w:hAnsi="Times New Roman" w:cs="Times New Roman"/>
                <w:sz w:val="20"/>
                <w:szCs w:val="20"/>
              </w:rPr>
              <w:t xml:space="preserve">de l’état </w:t>
            </w:r>
            <w:r w:rsidR="00FF3077">
              <w:rPr>
                <w:rFonts w:ascii="Times New Roman" w:hAnsi="Times New Roman" w:cs="Times New Roman"/>
                <w:sz w:val="20"/>
                <w:szCs w:val="20"/>
              </w:rPr>
              <w:t>FR.02.01</w:t>
            </w:r>
          </w:p>
        </w:tc>
      </w:tr>
    </w:tbl>
    <w:p w:rsidR="005D61D0" w:rsidRPr="008263CE" w:rsidRDefault="005D61D0"/>
    <w:p w:rsidR="004004C6" w:rsidRPr="008263CE" w:rsidRDefault="004004C6">
      <w:pPr>
        <w:suppressAutoHyphens w:val="0"/>
      </w:pPr>
      <w:r w:rsidRPr="008263CE">
        <w:br w:type="page"/>
      </w:r>
    </w:p>
    <w:p w:rsidR="00E8150F" w:rsidRPr="008263CE" w:rsidRDefault="00E8150F"/>
    <w:p w:rsidR="004004C6" w:rsidRPr="000510A4" w:rsidRDefault="001C3816" w:rsidP="000510A4">
      <w:pPr>
        <w:pStyle w:val="Paragraphedeliste"/>
        <w:numPr>
          <w:ilvl w:val="0"/>
          <w:numId w:val="1"/>
        </w:numPr>
        <w:spacing w:after="0" w:line="240" w:lineRule="auto"/>
        <w:rPr>
          <w:rFonts w:ascii="Times New Roman" w:hAnsi="Times New Roman" w:cs="Times New Roman"/>
          <w:b/>
          <w:sz w:val="28"/>
          <w:szCs w:val="28"/>
          <w:u w:val="single"/>
        </w:rPr>
      </w:pPr>
      <w:r w:rsidRPr="008263CE">
        <w:rPr>
          <w:rFonts w:ascii="Times New Roman" w:hAnsi="Times New Roman" w:cs="Times New Roman"/>
          <w:b/>
          <w:sz w:val="28"/>
          <w:szCs w:val="28"/>
          <w:u w:val="single"/>
        </w:rPr>
        <w:t>Tableau</w:t>
      </w:r>
      <w:r w:rsidR="004004C6" w:rsidRPr="008263CE">
        <w:rPr>
          <w:rFonts w:ascii="Times New Roman" w:hAnsi="Times New Roman" w:cs="Times New Roman"/>
          <w:b/>
          <w:sz w:val="28"/>
          <w:szCs w:val="28"/>
          <w:u w:val="single"/>
        </w:rPr>
        <w:t xml:space="preserve">  de l’état</w:t>
      </w:r>
      <w:r w:rsidR="000510A4" w:rsidRPr="000510A4">
        <w:rPr>
          <w:rFonts w:ascii="Times New Roman" w:hAnsi="Times New Roman" w:cs="Times New Roman"/>
          <w:b/>
          <w:color w:val="FF0000"/>
          <w:sz w:val="28"/>
          <w:szCs w:val="28"/>
        </w:rPr>
        <w:t xml:space="preserve"> </w:t>
      </w:r>
    </w:p>
    <w:p w:rsidR="00312055" w:rsidRPr="008263CE" w:rsidRDefault="00312055" w:rsidP="008578B9">
      <w:pPr>
        <w:pStyle w:val="Paragraphedeliste1"/>
        <w:spacing w:before="120" w:after="120"/>
        <w:ind w:left="0"/>
      </w:pPr>
    </w:p>
    <w:p w:rsidR="004E05D0" w:rsidRPr="008263CE" w:rsidRDefault="00D77F45">
      <w:r w:rsidRPr="00D77F45">
        <w:rPr>
          <w:noProof/>
          <w:lang w:eastAsia="fr-FR"/>
        </w:rPr>
        <w:drawing>
          <wp:inline distT="0" distB="0" distL="0" distR="0" wp14:anchorId="16495653" wp14:editId="16816C0C">
            <wp:extent cx="5760720" cy="3597194"/>
            <wp:effectExtent l="0" t="0" r="0" b="381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60720" cy="3597194"/>
                    </a:xfrm>
                    <a:prstGeom prst="rect">
                      <a:avLst/>
                    </a:prstGeom>
                    <a:noFill/>
                    <a:ln>
                      <a:noFill/>
                    </a:ln>
                  </pic:spPr>
                </pic:pic>
              </a:graphicData>
            </a:graphic>
          </wp:inline>
        </w:drawing>
      </w:r>
    </w:p>
    <w:p w:rsidR="004004C6" w:rsidRPr="008263CE" w:rsidRDefault="004004C6"/>
    <w:sectPr w:rsidR="004004C6" w:rsidRPr="008263CE" w:rsidSect="006C43B1">
      <w:footnotePr>
        <w:numFmt w:val="chicago"/>
      </w:footnotePr>
      <w:type w:val="continuous"/>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C43B1" w:rsidRDefault="006C43B1" w:rsidP="006C43B1">
      <w:pPr>
        <w:spacing w:after="0" w:line="240" w:lineRule="auto"/>
      </w:pPr>
      <w:r>
        <w:separator/>
      </w:r>
    </w:p>
  </w:endnote>
  <w:endnote w:type="continuationSeparator" w:id="0">
    <w:p w:rsidR="006C43B1" w:rsidRDefault="006C43B1" w:rsidP="006C43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48627539"/>
      <w:docPartObj>
        <w:docPartGallery w:val="Page Numbers (Bottom of Page)"/>
        <w:docPartUnique/>
      </w:docPartObj>
    </w:sdtPr>
    <w:sdtEndPr/>
    <w:sdtContent>
      <w:p w:rsidR="00DB159A" w:rsidRDefault="00DB159A">
        <w:pPr>
          <w:pStyle w:val="Pieddepage"/>
          <w:jc w:val="right"/>
        </w:pPr>
        <w:r>
          <w:fldChar w:fldCharType="begin"/>
        </w:r>
        <w:r>
          <w:instrText>PAGE   \* MERGEFORMAT</w:instrText>
        </w:r>
        <w:r>
          <w:fldChar w:fldCharType="separate"/>
        </w:r>
        <w:r w:rsidR="00402829">
          <w:rPr>
            <w:noProof/>
          </w:rPr>
          <w:t>3</w:t>
        </w:r>
        <w:r>
          <w:fldChar w:fldCharType="end"/>
        </w:r>
      </w:p>
    </w:sdtContent>
  </w:sdt>
  <w:p w:rsidR="00DB159A" w:rsidRDefault="00DB159A">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C43B1" w:rsidRDefault="006C43B1" w:rsidP="006C43B1">
      <w:pPr>
        <w:spacing w:after="0" w:line="240" w:lineRule="auto"/>
      </w:pPr>
      <w:r>
        <w:separator/>
      </w:r>
    </w:p>
  </w:footnote>
  <w:footnote w:type="continuationSeparator" w:id="0">
    <w:p w:rsidR="006C43B1" w:rsidRDefault="006C43B1" w:rsidP="006C43B1">
      <w:pPr>
        <w:spacing w:after="0" w:line="240" w:lineRule="auto"/>
      </w:pPr>
      <w:r>
        <w:continuationSeparator/>
      </w:r>
    </w:p>
  </w:footnote>
  <w:footnote w:id="1">
    <w:p w:rsidR="006C43B1" w:rsidRDefault="006C43B1">
      <w:pPr>
        <w:pStyle w:val="Notedebasdepage"/>
      </w:pPr>
      <w:r>
        <w:rPr>
          <w:rStyle w:val="Appelnotedebasdep"/>
        </w:rPr>
        <w:footnoteRef/>
      </w:r>
      <w:r>
        <w:t xml:space="preserve"> </w:t>
      </w:r>
      <w:r w:rsidRPr="006C43B1">
        <w:rPr>
          <w:rFonts w:ascii="Times New Roman" w:hAnsi="Times New Roman" w:cs="Times New Roman"/>
          <w:sz w:val="18"/>
          <w:szCs w:val="18"/>
        </w:rPr>
        <w:t>Pour</w:t>
      </w:r>
      <w:r>
        <w:rPr>
          <w:rFonts w:ascii="Times New Roman" w:hAnsi="Times New Roman" w:cs="Times New Roman"/>
          <w:sz w:val="18"/>
          <w:szCs w:val="18"/>
        </w:rPr>
        <w:t xml:space="preserve"> ces cellules, il existe des contrôles répertoriés dans la partie 3.</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C6B7A02"/>
    <w:multiLevelType w:val="hybridMultilevel"/>
    <w:tmpl w:val="C5C6EC3E"/>
    <w:lvl w:ilvl="0" w:tplc="1BAAC82C">
      <w:start w:val="4"/>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
    <w:nsid w:val="54917452"/>
    <w:multiLevelType w:val="hybridMultilevel"/>
    <w:tmpl w:val="C15C5892"/>
    <w:lvl w:ilvl="0" w:tplc="8702E042">
      <w:start w:val="1"/>
      <w:numFmt w:val="upperRoman"/>
      <w:lvlText w:val="%1."/>
      <w:lvlJc w:val="left"/>
      <w:pPr>
        <w:ind w:left="720" w:hanging="72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2">
    <w:nsid w:val="61E84877"/>
    <w:multiLevelType w:val="hybridMultilevel"/>
    <w:tmpl w:val="8B525F82"/>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4"/>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2C88"/>
    <w:rsid w:val="00045CA8"/>
    <w:rsid w:val="000510A4"/>
    <w:rsid w:val="00076E2A"/>
    <w:rsid w:val="000835A9"/>
    <w:rsid w:val="000B663F"/>
    <w:rsid w:val="000E3AAB"/>
    <w:rsid w:val="00115EC5"/>
    <w:rsid w:val="00135379"/>
    <w:rsid w:val="00180295"/>
    <w:rsid w:val="001C1CC0"/>
    <w:rsid w:val="001C3816"/>
    <w:rsid w:val="001D41FE"/>
    <w:rsid w:val="001F0A93"/>
    <w:rsid w:val="0022623E"/>
    <w:rsid w:val="00281870"/>
    <w:rsid w:val="00304977"/>
    <w:rsid w:val="00312055"/>
    <w:rsid w:val="00322893"/>
    <w:rsid w:val="003525C5"/>
    <w:rsid w:val="00353CFD"/>
    <w:rsid w:val="0037553C"/>
    <w:rsid w:val="003B4DDC"/>
    <w:rsid w:val="003F6C1F"/>
    <w:rsid w:val="004004C6"/>
    <w:rsid w:val="00402829"/>
    <w:rsid w:val="00405DB6"/>
    <w:rsid w:val="00420B99"/>
    <w:rsid w:val="00476390"/>
    <w:rsid w:val="00482043"/>
    <w:rsid w:val="00490D40"/>
    <w:rsid w:val="004921EC"/>
    <w:rsid w:val="004A09D2"/>
    <w:rsid w:val="004A17C7"/>
    <w:rsid w:val="004B7976"/>
    <w:rsid w:val="004E05D0"/>
    <w:rsid w:val="004E360B"/>
    <w:rsid w:val="00513910"/>
    <w:rsid w:val="005B1FAB"/>
    <w:rsid w:val="005D61D0"/>
    <w:rsid w:val="00625D85"/>
    <w:rsid w:val="00673368"/>
    <w:rsid w:val="00681D48"/>
    <w:rsid w:val="006B0CEA"/>
    <w:rsid w:val="006C43B1"/>
    <w:rsid w:val="006D38D5"/>
    <w:rsid w:val="00724A44"/>
    <w:rsid w:val="00757DE2"/>
    <w:rsid w:val="00794AEB"/>
    <w:rsid w:val="007F4B90"/>
    <w:rsid w:val="008102DD"/>
    <w:rsid w:val="008263CE"/>
    <w:rsid w:val="00830435"/>
    <w:rsid w:val="008578B9"/>
    <w:rsid w:val="00867B81"/>
    <w:rsid w:val="008700E1"/>
    <w:rsid w:val="00876FA7"/>
    <w:rsid w:val="008B2C88"/>
    <w:rsid w:val="008E50C8"/>
    <w:rsid w:val="00914765"/>
    <w:rsid w:val="00941AA5"/>
    <w:rsid w:val="009A7B31"/>
    <w:rsid w:val="009D365B"/>
    <w:rsid w:val="009D79FC"/>
    <w:rsid w:val="00A56A6B"/>
    <w:rsid w:val="00AA3B3B"/>
    <w:rsid w:val="00AA5C51"/>
    <w:rsid w:val="00AC4C87"/>
    <w:rsid w:val="00AD0E48"/>
    <w:rsid w:val="00B039D5"/>
    <w:rsid w:val="00B10582"/>
    <w:rsid w:val="00B35509"/>
    <w:rsid w:val="00B50D80"/>
    <w:rsid w:val="00B57A76"/>
    <w:rsid w:val="00B768B9"/>
    <w:rsid w:val="00B922DF"/>
    <w:rsid w:val="00BA3D77"/>
    <w:rsid w:val="00BB192D"/>
    <w:rsid w:val="00BB237E"/>
    <w:rsid w:val="00BB412D"/>
    <w:rsid w:val="00BE40C0"/>
    <w:rsid w:val="00BF016B"/>
    <w:rsid w:val="00C04BE0"/>
    <w:rsid w:val="00C116A7"/>
    <w:rsid w:val="00C444FA"/>
    <w:rsid w:val="00C54308"/>
    <w:rsid w:val="00C819CC"/>
    <w:rsid w:val="00C91DFA"/>
    <w:rsid w:val="00CB4E3F"/>
    <w:rsid w:val="00CC6A0A"/>
    <w:rsid w:val="00CF6FBA"/>
    <w:rsid w:val="00D77F45"/>
    <w:rsid w:val="00D96870"/>
    <w:rsid w:val="00DB159A"/>
    <w:rsid w:val="00DD3E7A"/>
    <w:rsid w:val="00E06F4D"/>
    <w:rsid w:val="00E117D7"/>
    <w:rsid w:val="00E8150F"/>
    <w:rsid w:val="00EC2B11"/>
    <w:rsid w:val="00ED080E"/>
    <w:rsid w:val="00EF202F"/>
    <w:rsid w:val="00F34C75"/>
    <w:rsid w:val="00F45659"/>
    <w:rsid w:val="00FA0681"/>
    <w:rsid w:val="00FF307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B2C88"/>
    <w:pPr>
      <w:suppressAutoHyphens/>
    </w:pPr>
    <w:rPr>
      <w:rFonts w:ascii="Calibri" w:eastAsia="Calibri" w:hAnsi="Calibri" w:cs="Calibri"/>
      <w:lang w:eastAsia="ar-SA"/>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8B2C88"/>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8B2C88"/>
    <w:rPr>
      <w:rFonts w:ascii="Tahoma" w:eastAsia="Calibri" w:hAnsi="Tahoma" w:cs="Tahoma"/>
      <w:sz w:val="16"/>
      <w:szCs w:val="16"/>
      <w:lang w:eastAsia="ar-SA"/>
    </w:rPr>
  </w:style>
  <w:style w:type="paragraph" w:customStyle="1" w:styleId="Paragraphedeliste1">
    <w:name w:val="Paragraphe de liste1"/>
    <w:basedOn w:val="Normal"/>
    <w:rsid w:val="00681D48"/>
    <w:pPr>
      <w:suppressAutoHyphens w:val="0"/>
      <w:spacing w:after="0" w:line="240" w:lineRule="auto"/>
      <w:ind w:left="720"/>
      <w:contextualSpacing/>
      <w:jc w:val="both"/>
    </w:pPr>
    <w:rPr>
      <w:rFonts w:ascii="Times New Roman" w:eastAsia="Times New Roman" w:hAnsi="Times New Roman" w:cs="Times New Roman"/>
      <w:szCs w:val="20"/>
      <w:lang w:eastAsia="fr-FR"/>
    </w:rPr>
  </w:style>
  <w:style w:type="character" w:styleId="Marquedecommentaire">
    <w:name w:val="annotation reference"/>
    <w:uiPriority w:val="99"/>
    <w:semiHidden/>
    <w:unhideWhenUsed/>
    <w:rsid w:val="00681D48"/>
    <w:rPr>
      <w:sz w:val="16"/>
      <w:szCs w:val="16"/>
    </w:rPr>
  </w:style>
  <w:style w:type="paragraph" w:styleId="Commentaire">
    <w:name w:val="annotation text"/>
    <w:basedOn w:val="Normal"/>
    <w:link w:val="CommentaireCar"/>
    <w:uiPriority w:val="99"/>
    <w:semiHidden/>
    <w:unhideWhenUsed/>
    <w:rsid w:val="00681D48"/>
    <w:rPr>
      <w:rFonts w:cs="Times New Roman"/>
      <w:sz w:val="20"/>
      <w:szCs w:val="20"/>
    </w:rPr>
  </w:style>
  <w:style w:type="character" w:customStyle="1" w:styleId="CommentaireCar">
    <w:name w:val="Commentaire Car"/>
    <w:basedOn w:val="Policepardfaut"/>
    <w:link w:val="Commentaire"/>
    <w:uiPriority w:val="99"/>
    <w:semiHidden/>
    <w:rsid w:val="00681D48"/>
    <w:rPr>
      <w:rFonts w:ascii="Calibri" w:eastAsia="Calibri" w:hAnsi="Calibri" w:cs="Times New Roman"/>
      <w:sz w:val="20"/>
      <w:szCs w:val="20"/>
      <w:lang w:eastAsia="ar-SA"/>
    </w:rPr>
  </w:style>
  <w:style w:type="character" w:styleId="Lienhypertexte">
    <w:name w:val="Hyperlink"/>
    <w:rsid w:val="00681D48"/>
    <w:rPr>
      <w:color w:val="0000FF"/>
      <w:u w:val="single"/>
    </w:rPr>
  </w:style>
  <w:style w:type="paragraph" w:styleId="Paragraphedeliste">
    <w:name w:val="List Paragraph"/>
    <w:basedOn w:val="Normal"/>
    <w:uiPriority w:val="34"/>
    <w:qFormat/>
    <w:rsid w:val="00E8150F"/>
    <w:pPr>
      <w:ind w:left="720"/>
      <w:contextualSpacing/>
    </w:pPr>
  </w:style>
  <w:style w:type="table" w:styleId="Grilledutableau">
    <w:name w:val="Table Grid"/>
    <w:basedOn w:val="TableauNormal"/>
    <w:uiPriority w:val="59"/>
    <w:rsid w:val="00E8150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bjetducommentaire">
    <w:name w:val="annotation subject"/>
    <w:basedOn w:val="Commentaire"/>
    <w:next w:val="Commentaire"/>
    <w:link w:val="ObjetducommentaireCar"/>
    <w:uiPriority w:val="99"/>
    <w:semiHidden/>
    <w:unhideWhenUsed/>
    <w:rsid w:val="00353CFD"/>
    <w:pPr>
      <w:spacing w:line="240" w:lineRule="auto"/>
    </w:pPr>
    <w:rPr>
      <w:rFonts w:cs="Calibri"/>
      <w:b/>
      <w:bCs/>
    </w:rPr>
  </w:style>
  <w:style w:type="character" w:customStyle="1" w:styleId="ObjetducommentaireCar">
    <w:name w:val="Objet du commentaire Car"/>
    <w:basedOn w:val="CommentaireCar"/>
    <w:link w:val="Objetducommentaire"/>
    <w:uiPriority w:val="99"/>
    <w:semiHidden/>
    <w:rsid w:val="00353CFD"/>
    <w:rPr>
      <w:rFonts w:ascii="Calibri" w:eastAsia="Calibri" w:hAnsi="Calibri" w:cs="Calibri"/>
      <w:b/>
      <w:bCs/>
      <w:sz w:val="20"/>
      <w:szCs w:val="20"/>
      <w:lang w:eastAsia="ar-SA"/>
    </w:rPr>
  </w:style>
  <w:style w:type="paragraph" w:styleId="Notedebasdepage">
    <w:name w:val="footnote text"/>
    <w:basedOn w:val="Normal"/>
    <w:link w:val="NotedebasdepageCar"/>
    <w:uiPriority w:val="99"/>
    <w:semiHidden/>
    <w:unhideWhenUsed/>
    <w:rsid w:val="006C43B1"/>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6C43B1"/>
    <w:rPr>
      <w:rFonts w:ascii="Calibri" w:eastAsia="Calibri" w:hAnsi="Calibri" w:cs="Calibri"/>
      <w:sz w:val="20"/>
      <w:szCs w:val="20"/>
      <w:lang w:eastAsia="ar-SA"/>
    </w:rPr>
  </w:style>
  <w:style w:type="character" w:styleId="Appelnotedebasdep">
    <w:name w:val="footnote reference"/>
    <w:basedOn w:val="Policepardfaut"/>
    <w:uiPriority w:val="99"/>
    <w:semiHidden/>
    <w:unhideWhenUsed/>
    <w:rsid w:val="006C43B1"/>
    <w:rPr>
      <w:vertAlign w:val="superscript"/>
    </w:rPr>
  </w:style>
  <w:style w:type="paragraph" w:styleId="En-tte">
    <w:name w:val="header"/>
    <w:basedOn w:val="Normal"/>
    <w:link w:val="En-tteCar"/>
    <w:uiPriority w:val="99"/>
    <w:unhideWhenUsed/>
    <w:rsid w:val="00DB159A"/>
    <w:pPr>
      <w:tabs>
        <w:tab w:val="center" w:pos="4536"/>
        <w:tab w:val="right" w:pos="9072"/>
      </w:tabs>
      <w:spacing w:after="0" w:line="240" w:lineRule="auto"/>
    </w:pPr>
  </w:style>
  <w:style w:type="character" w:customStyle="1" w:styleId="En-tteCar">
    <w:name w:val="En-tête Car"/>
    <w:basedOn w:val="Policepardfaut"/>
    <w:link w:val="En-tte"/>
    <w:uiPriority w:val="99"/>
    <w:rsid w:val="00DB159A"/>
    <w:rPr>
      <w:rFonts w:ascii="Calibri" w:eastAsia="Calibri" w:hAnsi="Calibri" w:cs="Calibri"/>
      <w:lang w:eastAsia="ar-SA"/>
    </w:rPr>
  </w:style>
  <w:style w:type="paragraph" w:styleId="Pieddepage">
    <w:name w:val="footer"/>
    <w:basedOn w:val="Normal"/>
    <w:link w:val="PieddepageCar"/>
    <w:uiPriority w:val="99"/>
    <w:unhideWhenUsed/>
    <w:rsid w:val="00DB159A"/>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DB159A"/>
    <w:rPr>
      <w:rFonts w:ascii="Calibri" w:eastAsia="Calibri" w:hAnsi="Calibri" w:cs="Calibri"/>
      <w:lang w:eastAsia="ar-SA"/>
    </w:rPr>
  </w:style>
  <w:style w:type="character" w:customStyle="1" w:styleId="WW8Num1z2">
    <w:name w:val="WW8Num1z2"/>
    <w:rsid w:val="00C91DFA"/>
    <w:rPr>
      <w:rFonts w:ascii="Wingdings" w:hAnsi="Wingding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B2C88"/>
    <w:pPr>
      <w:suppressAutoHyphens/>
    </w:pPr>
    <w:rPr>
      <w:rFonts w:ascii="Calibri" w:eastAsia="Calibri" w:hAnsi="Calibri" w:cs="Calibri"/>
      <w:lang w:eastAsia="ar-SA"/>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8B2C88"/>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8B2C88"/>
    <w:rPr>
      <w:rFonts w:ascii="Tahoma" w:eastAsia="Calibri" w:hAnsi="Tahoma" w:cs="Tahoma"/>
      <w:sz w:val="16"/>
      <w:szCs w:val="16"/>
      <w:lang w:eastAsia="ar-SA"/>
    </w:rPr>
  </w:style>
  <w:style w:type="paragraph" w:customStyle="1" w:styleId="Paragraphedeliste1">
    <w:name w:val="Paragraphe de liste1"/>
    <w:basedOn w:val="Normal"/>
    <w:rsid w:val="00681D48"/>
    <w:pPr>
      <w:suppressAutoHyphens w:val="0"/>
      <w:spacing w:after="0" w:line="240" w:lineRule="auto"/>
      <w:ind w:left="720"/>
      <w:contextualSpacing/>
      <w:jc w:val="both"/>
    </w:pPr>
    <w:rPr>
      <w:rFonts w:ascii="Times New Roman" w:eastAsia="Times New Roman" w:hAnsi="Times New Roman" w:cs="Times New Roman"/>
      <w:szCs w:val="20"/>
      <w:lang w:eastAsia="fr-FR"/>
    </w:rPr>
  </w:style>
  <w:style w:type="character" w:styleId="Marquedecommentaire">
    <w:name w:val="annotation reference"/>
    <w:uiPriority w:val="99"/>
    <w:semiHidden/>
    <w:unhideWhenUsed/>
    <w:rsid w:val="00681D48"/>
    <w:rPr>
      <w:sz w:val="16"/>
      <w:szCs w:val="16"/>
    </w:rPr>
  </w:style>
  <w:style w:type="paragraph" w:styleId="Commentaire">
    <w:name w:val="annotation text"/>
    <w:basedOn w:val="Normal"/>
    <w:link w:val="CommentaireCar"/>
    <w:uiPriority w:val="99"/>
    <w:semiHidden/>
    <w:unhideWhenUsed/>
    <w:rsid w:val="00681D48"/>
    <w:rPr>
      <w:rFonts w:cs="Times New Roman"/>
      <w:sz w:val="20"/>
      <w:szCs w:val="20"/>
    </w:rPr>
  </w:style>
  <w:style w:type="character" w:customStyle="1" w:styleId="CommentaireCar">
    <w:name w:val="Commentaire Car"/>
    <w:basedOn w:val="Policepardfaut"/>
    <w:link w:val="Commentaire"/>
    <w:uiPriority w:val="99"/>
    <w:semiHidden/>
    <w:rsid w:val="00681D48"/>
    <w:rPr>
      <w:rFonts w:ascii="Calibri" w:eastAsia="Calibri" w:hAnsi="Calibri" w:cs="Times New Roman"/>
      <w:sz w:val="20"/>
      <w:szCs w:val="20"/>
      <w:lang w:eastAsia="ar-SA"/>
    </w:rPr>
  </w:style>
  <w:style w:type="character" w:styleId="Lienhypertexte">
    <w:name w:val="Hyperlink"/>
    <w:rsid w:val="00681D48"/>
    <w:rPr>
      <w:color w:val="0000FF"/>
      <w:u w:val="single"/>
    </w:rPr>
  </w:style>
  <w:style w:type="paragraph" w:styleId="Paragraphedeliste">
    <w:name w:val="List Paragraph"/>
    <w:basedOn w:val="Normal"/>
    <w:uiPriority w:val="34"/>
    <w:qFormat/>
    <w:rsid w:val="00E8150F"/>
    <w:pPr>
      <w:ind w:left="720"/>
      <w:contextualSpacing/>
    </w:pPr>
  </w:style>
  <w:style w:type="table" w:styleId="Grilledutableau">
    <w:name w:val="Table Grid"/>
    <w:basedOn w:val="TableauNormal"/>
    <w:uiPriority w:val="59"/>
    <w:rsid w:val="00E8150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bjetducommentaire">
    <w:name w:val="annotation subject"/>
    <w:basedOn w:val="Commentaire"/>
    <w:next w:val="Commentaire"/>
    <w:link w:val="ObjetducommentaireCar"/>
    <w:uiPriority w:val="99"/>
    <w:semiHidden/>
    <w:unhideWhenUsed/>
    <w:rsid w:val="00353CFD"/>
    <w:pPr>
      <w:spacing w:line="240" w:lineRule="auto"/>
    </w:pPr>
    <w:rPr>
      <w:rFonts w:cs="Calibri"/>
      <w:b/>
      <w:bCs/>
    </w:rPr>
  </w:style>
  <w:style w:type="character" w:customStyle="1" w:styleId="ObjetducommentaireCar">
    <w:name w:val="Objet du commentaire Car"/>
    <w:basedOn w:val="CommentaireCar"/>
    <w:link w:val="Objetducommentaire"/>
    <w:uiPriority w:val="99"/>
    <w:semiHidden/>
    <w:rsid w:val="00353CFD"/>
    <w:rPr>
      <w:rFonts w:ascii="Calibri" w:eastAsia="Calibri" w:hAnsi="Calibri" w:cs="Calibri"/>
      <w:b/>
      <w:bCs/>
      <w:sz w:val="20"/>
      <w:szCs w:val="20"/>
      <w:lang w:eastAsia="ar-SA"/>
    </w:rPr>
  </w:style>
  <w:style w:type="paragraph" w:styleId="Notedebasdepage">
    <w:name w:val="footnote text"/>
    <w:basedOn w:val="Normal"/>
    <w:link w:val="NotedebasdepageCar"/>
    <w:uiPriority w:val="99"/>
    <w:semiHidden/>
    <w:unhideWhenUsed/>
    <w:rsid w:val="006C43B1"/>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6C43B1"/>
    <w:rPr>
      <w:rFonts w:ascii="Calibri" w:eastAsia="Calibri" w:hAnsi="Calibri" w:cs="Calibri"/>
      <w:sz w:val="20"/>
      <w:szCs w:val="20"/>
      <w:lang w:eastAsia="ar-SA"/>
    </w:rPr>
  </w:style>
  <w:style w:type="character" w:styleId="Appelnotedebasdep">
    <w:name w:val="footnote reference"/>
    <w:basedOn w:val="Policepardfaut"/>
    <w:uiPriority w:val="99"/>
    <w:semiHidden/>
    <w:unhideWhenUsed/>
    <w:rsid w:val="006C43B1"/>
    <w:rPr>
      <w:vertAlign w:val="superscript"/>
    </w:rPr>
  </w:style>
  <w:style w:type="paragraph" w:styleId="En-tte">
    <w:name w:val="header"/>
    <w:basedOn w:val="Normal"/>
    <w:link w:val="En-tteCar"/>
    <w:uiPriority w:val="99"/>
    <w:unhideWhenUsed/>
    <w:rsid w:val="00DB159A"/>
    <w:pPr>
      <w:tabs>
        <w:tab w:val="center" w:pos="4536"/>
        <w:tab w:val="right" w:pos="9072"/>
      </w:tabs>
      <w:spacing w:after="0" w:line="240" w:lineRule="auto"/>
    </w:pPr>
  </w:style>
  <w:style w:type="character" w:customStyle="1" w:styleId="En-tteCar">
    <w:name w:val="En-tête Car"/>
    <w:basedOn w:val="Policepardfaut"/>
    <w:link w:val="En-tte"/>
    <w:uiPriority w:val="99"/>
    <w:rsid w:val="00DB159A"/>
    <w:rPr>
      <w:rFonts w:ascii="Calibri" w:eastAsia="Calibri" w:hAnsi="Calibri" w:cs="Calibri"/>
      <w:lang w:eastAsia="ar-SA"/>
    </w:rPr>
  </w:style>
  <w:style w:type="paragraph" w:styleId="Pieddepage">
    <w:name w:val="footer"/>
    <w:basedOn w:val="Normal"/>
    <w:link w:val="PieddepageCar"/>
    <w:uiPriority w:val="99"/>
    <w:unhideWhenUsed/>
    <w:rsid w:val="00DB159A"/>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DB159A"/>
    <w:rPr>
      <w:rFonts w:ascii="Calibri" w:eastAsia="Calibri" w:hAnsi="Calibri" w:cs="Calibri"/>
      <w:lang w:eastAsia="ar-SA"/>
    </w:rPr>
  </w:style>
  <w:style w:type="character" w:customStyle="1" w:styleId="WW8Num1z2">
    <w:name w:val="WW8Num1z2"/>
    <w:rsid w:val="00C91DFA"/>
    <w:rPr>
      <w:rFonts w:ascii="Wingdings" w:hAnsi="Wingding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8861858">
      <w:bodyDiv w:val="1"/>
      <w:marLeft w:val="0"/>
      <w:marRight w:val="0"/>
      <w:marTop w:val="0"/>
      <w:marBottom w:val="0"/>
      <w:divBdr>
        <w:top w:val="none" w:sz="0" w:space="0" w:color="auto"/>
        <w:left w:val="none" w:sz="0" w:space="0" w:color="auto"/>
        <w:bottom w:val="none" w:sz="0" w:space="0" w:color="auto"/>
        <w:right w:val="none" w:sz="0" w:space="0" w:color="auto"/>
      </w:divBdr>
    </w:div>
    <w:div w:id="627787071">
      <w:bodyDiv w:val="1"/>
      <w:marLeft w:val="0"/>
      <w:marRight w:val="0"/>
      <w:marTop w:val="0"/>
      <w:marBottom w:val="0"/>
      <w:divBdr>
        <w:top w:val="none" w:sz="0" w:space="0" w:color="auto"/>
        <w:left w:val="none" w:sz="0" w:space="0" w:color="auto"/>
        <w:bottom w:val="none" w:sz="0" w:space="0" w:color="auto"/>
        <w:right w:val="none" w:sz="0" w:space="0" w:color="auto"/>
      </w:divBdr>
    </w:div>
    <w:div w:id="1045329351">
      <w:bodyDiv w:val="1"/>
      <w:marLeft w:val="0"/>
      <w:marRight w:val="0"/>
      <w:marTop w:val="0"/>
      <w:marBottom w:val="0"/>
      <w:divBdr>
        <w:top w:val="none" w:sz="0" w:space="0" w:color="auto"/>
        <w:left w:val="none" w:sz="0" w:space="0" w:color="auto"/>
        <w:bottom w:val="none" w:sz="0" w:space="0" w:color="auto"/>
        <w:right w:val="none" w:sz="0" w:space="0" w:color="auto"/>
      </w:divBdr>
    </w:div>
    <w:div w:id="1340305031">
      <w:bodyDiv w:val="1"/>
      <w:marLeft w:val="0"/>
      <w:marRight w:val="0"/>
      <w:marTop w:val="0"/>
      <w:marBottom w:val="0"/>
      <w:divBdr>
        <w:top w:val="none" w:sz="0" w:space="0" w:color="auto"/>
        <w:left w:val="none" w:sz="0" w:space="0" w:color="auto"/>
        <w:bottom w:val="none" w:sz="0" w:space="0" w:color="auto"/>
        <w:right w:val="none" w:sz="0" w:space="0" w:color="auto"/>
      </w:divBdr>
    </w:div>
    <w:div w:id="1379429103">
      <w:bodyDiv w:val="1"/>
      <w:marLeft w:val="0"/>
      <w:marRight w:val="0"/>
      <w:marTop w:val="0"/>
      <w:marBottom w:val="0"/>
      <w:divBdr>
        <w:top w:val="none" w:sz="0" w:space="0" w:color="auto"/>
        <w:left w:val="none" w:sz="0" w:space="0" w:color="auto"/>
        <w:bottom w:val="none" w:sz="0" w:space="0" w:color="auto"/>
        <w:right w:val="none" w:sz="0" w:space="0" w:color="auto"/>
      </w:divBdr>
    </w:div>
    <w:div w:id="1635066009">
      <w:bodyDiv w:val="1"/>
      <w:marLeft w:val="0"/>
      <w:marRight w:val="0"/>
      <w:marTop w:val="0"/>
      <w:marBottom w:val="0"/>
      <w:divBdr>
        <w:top w:val="none" w:sz="0" w:space="0" w:color="auto"/>
        <w:left w:val="none" w:sz="0" w:space="0" w:color="auto"/>
        <w:bottom w:val="none" w:sz="0" w:space="0" w:color="auto"/>
        <w:right w:val="none" w:sz="0" w:space="0" w:color="auto"/>
      </w:divBdr>
    </w:div>
    <w:div w:id="2029284445">
      <w:bodyDiv w:val="1"/>
      <w:marLeft w:val="0"/>
      <w:marRight w:val="0"/>
      <w:marTop w:val="0"/>
      <w:marBottom w:val="0"/>
      <w:divBdr>
        <w:top w:val="none" w:sz="0" w:space="0" w:color="auto"/>
        <w:left w:val="none" w:sz="0" w:space="0" w:color="auto"/>
        <w:bottom w:val="none" w:sz="0" w:space="0" w:color="auto"/>
        <w:right w:val="none" w:sz="0" w:space="0" w:color="auto"/>
      </w:divBdr>
    </w:div>
    <w:div w:id="21285449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emf"/><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6B31CC-2B74-43F9-AC5C-07486B071C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17B8490D.dotm</Template>
  <TotalTime>6</TotalTime>
  <Pages>4</Pages>
  <Words>1050</Words>
  <Characters>5778</Characters>
  <Application>Microsoft Office Word</Application>
  <DocSecurity>0</DocSecurity>
  <Lines>48</Lines>
  <Paragraphs>13</Paragraphs>
  <ScaleCrop>false</ScaleCrop>
  <HeadingPairs>
    <vt:vector size="2" baseType="variant">
      <vt:variant>
        <vt:lpstr>Titre</vt:lpstr>
      </vt:variant>
      <vt:variant>
        <vt:i4>1</vt:i4>
      </vt:variant>
    </vt:vector>
  </HeadingPairs>
  <TitlesOfParts>
    <vt:vector size="1" baseType="lpstr">
      <vt:lpstr/>
    </vt:vector>
  </TitlesOfParts>
  <Company>Banque de France</Company>
  <LinksUpToDate>false</LinksUpToDate>
  <CharactersWithSpaces>6815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JB Parmentier</dc:creator>
  <cp:lastModifiedBy>Remy DURON</cp:lastModifiedBy>
  <cp:revision>5</cp:revision>
  <dcterms:created xsi:type="dcterms:W3CDTF">2016-10-10T13:21:00Z</dcterms:created>
  <dcterms:modified xsi:type="dcterms:W3CDTF">2017-10-02T13:43:00Z</dcterms:modified>
</cp:coreProperties>
</file>