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437" w:rsidRPr="002B48F3" w:rsidRDefault="00141437" w:rsidP="00141437">
      <w:pPr>
        <w:jc w:val="both"/>
        <w:rPr>
          <w:rFonts w:ascii="Times New Roman" w:hAnsi="Times New Roman" w:cs="Times New Roman"/>
          <w:b/>
          <w:color w:val="003B8E"/>
          <w:sz w:val="32"/>
          <w:szCs w:val="32"/>
        </w:rPr>
      </w:pPr>
      <w:r w:rsidRPr="002B48F3">
        <w:rPr>
          <w:rFonts w:ascii="Times New Roman" w:hAnsi="Times New Roman" w:cs="Times New Roman"/>
          <w:noProof/>
          <w:lang w:eastAsia="fr-FR"/>
        </w:rPr>
        <w:drawing>
          <wp:inline distT="0" distB="0" distL="0" distR="0" wp14:anchorId="542BCBB5" wp14:editId="2F32B08A">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141437" w:rsidRPr="002B48F3" w:rsidRDefault="00141437" w:rsidP="00141437">
      <w:pPr>
        <w:jc w:val="center"/>
        <w:rPr>
          <w:rFonts w:ascii="Times New Roman" w:hAnsi="Times New Roman" w:cs="Times New Roman"/>
          <w:b/>
          <w:color w:val="003B8E"/>
          <w:sz w:val="32"/>
          <w:szCs w:val="32"/>
        </w:rPr>
      </w:pPr>
      <w:r w:rsidRPr="002B48F3">
        <w:rPr>
          <w:rFonts w:ascii="Times New Roman" w:hAnsi="Times New Roman" w:cs="Times New Roman"/>
          <w:b/>
          <w:color w:val="003B8E"/>
          <w:sz w:val="32"/>
          <w:szCs w:val="32"/>
        </w:rPr>
        <w:t>Guide méthodologique</w:t>
      </w:r>
    </w:p>
    <w:p w:rsidR="00C601D6" w:rsidRDefault="00141437" w:rsidP="00C601D6">
      <w:pPr>
        <w:spacing w:after="0"/>
        <w:jc w:val="center"/>
        <w:rPr>
          <w:rFonts w:ascii="Times New Roman" w:hAnsi="Times New Roman" w:cs="Times New Roman"/>
          <w:b/>
          <w:color w:val="003B8E"/>
          <w:sz w:val="32"/>
          <w:szCs w:val="32"/>
        </w:rPr>
      </w:pPr>
      <w:r w:rsidRPr="002B48F3">
        <w:rPr>
          <w:rFonts w:ascii="Times New Roman" w:hAnsi="Times New Roman" w:cs="Times New Roman"/>
          <w:b/>
          <w:color w:val="003B8E"/>
          <w:sz w:val="32"/>
          <w:szCs w:val="32"/>
        </w:rPr>
        <w:t xml:space="preserve">Utilisation de </w:t>
      </w:r>
      <w:r w:rsidR="00415F89" w:rsidRPr="002B48F3">
        <w:rPr>
          <w:rFonts w:ascii="Times New Roman" w:hAnsi="Times New Roman" w:cs="Times New Roman"/>
          <w:b/>
          <w:color w:val="003B8E"/>
          <w:sz w:val="32"/>
          <w:szCs w:val="32"/>
        </w:rPr>
        <w:t>l’état</w:t>
      </w:r>
      <w:r w:rsidRPr="002B48F3">
        <w:rPr>
          <w:rFonts w:ascii="Times New Roman" w:hAnsi="Times New Roman" w:cs="Times New Roman"/>
          <w:b/>
          <w:color w:val="003B8E"/>
          <w:sz w:val="32"/>
          <w:szCs w:val="32"/>
        </w:rPr>
        <w:t xml:space="preserve"> </w:t>
      </w:r>
      <w:r w:rsidR="00415F89" w:rsidRPr="002B48F3">
        <w:rPr>
          <w:rFonts w:ascii="Times New Roman" w:hAnsi="Times New Roman" w:cs="Times New Roman"/>
          <w:b/>
          <w:color w:val="003B8E"/>
          <w:sz w:val="32"/>
          <w:szCs w:val="32"/>
        </w:rPr>
        <w:t>« Frais généraux »</w:t>
      </w:r>
      <w:r w:rsidR="00C601D6">
        <w:rPr>
          <w:rFonts w:ascii="Times New Roman" w:hAnsi="Times New Roman" w:cs="Times New Roman"/>
          <w:b/>
          <w:color w:val="003B8E"/>
          <w:sz w:val="32"/>
          <w:szCs w:val="32"/>
        </w:rPr>
        <w:t xml:space="preserve"> </w:t>
      </w:r>
    </w:p>
    <w:p w:rsidR="00415F89" w:rsidRPr="002B48F3" w:rsidRDefault="00C601D6" w:rsidP="00141437">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(FR08.01.01 à FR.08.01.05)</w:t>
      </w:r>
    </w:p>
    <w:p w:rsidR="00591EF4" w:rsidRPr="002B48F3" w:rsidRDefault="00591EF4" w:rsidP="00525D77">
      <w:pPr>
        <w:jc w:val="center"/>
        <w:rPr>
          <w:rFonts w:ascii="Times New Roman" w:hAnsi="Times New Roman" w:cs="Times New Roman"/>
          <w:b/>
          <w:color w:val="003B8E"/>
          <w:sz w:val="32"/>
          <w:szCs w:val="32"/>
        </w:rPr>
      </w:pPr>
    </w:p>
    <w:p w:rsidR="00415F89" w:rsidRPr="002B48F3" w:rsidRDefault="00B52B0A" w:rsidP="00525D77">
      <w:pPr>
        <w:pStyle w:val="Paragraphedeliste1"/>
        <w:spacing w:after="120"/>
        <w:ind w:left="0"/>
        <w:contextualSpacing w:val="0"/>
      </w:pPr>
      <w:r w:rsidRPr="002B48F3">
        <w:t>L'objectif de ce</w:t>
      </w:r>
      <w:r w:rsidR="00415F89" w:rsidRPr="002B48F3">
        <w:t>t</w:t>
      </w:r>
      <w:r w:rsidRPr="002B48F3">
        <w:t xml:space="preserve"> état est de présenter </w:t>
      </w:r>
      <w:r w:rsidR="00415F89" w:rsidRPr="002B48F3">
        <w:t>les informations relatives aux frais généraux</w:t>
      </w:r>
      <w:r w:rsidR="00766198" w:rsidRPr="002B48F3">
        <w:t xml:space="preserve"> regroupées en </w:t>
      </w:r>
      <w:r w:rsidR="00731E06" w:rsidRPr="002B48F3">
        <w:t xml:space="preserve">cinq </w:t>
      </w:r>
      <w:r w:rsidR="00766198" w:rsidRPr="002B48F3">
        <w:t>tableaux</w:t>
      </w:r>
      <w:r w:rsidR="00415F89" w:rsidRPr="002B48F3">
        <w:t> :</w:t>
      </w:r>
    </w:p>
    <w:p w:rsidR="00415F89" w:rsidRPr="002B48F3" w:rsidRDefault="00766198" w:rsidP="00525D77">
      <w:pPr>
        <w:pStyle w:val="Paragraphedeliste1"/>
        <w:numPr>
          <w:ilvl w:val="0"/>
          <w:numId w:val="4"/>
        </w:numPr>
        <w:spacing w:after="120"/>
        <w:contextualSpacing w:val="0"/>
      </w:pPr>
      <w:r w:rsidRPr="002B48F3">
        <w:t>Premier tableau </w:t>
      </w:r>
      <w:r w:rsidR="00C601D6">
        <w:t xml:space="preserve">(FR.08.01.01) </w:t>
      </w:r>
      <w:r w:rsidR="00A9671D">
        <w:t>: « Décomposition</w:t>
      </w:r>
      <w:r w:rsidR="003842BB" w:rsidRPr="002B48F3">
        <w:t xml:space="preserve"> des </w:t>
      </w:r>
      <w:r w:rsidR="00A9671D">
        <w:t>frais généraux</w:t>
      </w:r>
      <w:r w:rsidR="003842BB" w:rsidRPr="002B48F3">
        <w:t xml:space="preserve"> par </w:t>
      </w:r>
      <w:r w:rsidR="00415F89" w:rsidRPr="002B48F3">
        <w:t>nature</w:t>
      </w:r>
      <w:r w:rsidRPr="002B48F3">
        <w:t> »</w:t>
      </w:r>
      <w:r w:rsidR="00415F89" w:rsidRPr="002B48F3">
        <w:t> ;</w:t>
      </w:r>
    </w:p>
    <w:p w:rsidR="00766198" w:rsidRPr="002B48F3" w:rsidRDefault="00766198" w:rsidP="00525D77">
      <w:pPr>
        <w:pStyle w:val="Paragraphedeliste1"/>
        <w:numPr>
          <w:ilvl w:val="0"/>
          <w:numId w:val="4"/>
        </w:numPr>
        <w:spacing w:after="120"/>
        <w:contextualSpacing w:val="0"/>
      </w:pPr>
      <w:r w:rsidRPr="002B48F3">
        <w:t>Deuxième tableau </w:t>
      </w:r>
      <w:r w:rsidR="00C601D6">
        <w:t xml:space="preserve">(FR.08.01.02) </w:t>
      </w:r>
      <w:r w:rsidR="00A9671D">
        <w:t>: « Décomposition</w:t>
      </w:r>
      <w:r w:rsidRPr="002B48F3">
        <w:t xml:space="preserve"> des </w:t>
      </w:r>
      <w:r w:rsidR="00A9671D">
        <w:t>frais généraux</w:t>
      </w:r>
      <w:r w:rsidRPr="002B48F3">
        <w:t xml:space="preserve"> par </w:t>
      </w:r>
      <w:r w:rsidR="003842BB" w:rsidRPr="002B48F3">
        <w:t>destination</w:t>
      </w:r>
      <w:r w:rsidRPr="002B48F3">
        <w:t> » ;</w:t>
      </w:r>
    </w:p>
    <w:p w:rsidR="00731E06" w:rsidRPr="002B48F3" w:rsidRDefault="00731E06" w:rsidP="00525D77">
      <w:pPr>
        <w:pStyle w:val="Paragraphedeliste1"/>
        <w:numPr>
          <w:ilvl w:val="0"/>
          <w:numId w:val="4"/>
        </w:numPr>
        <w:spacing w:after="120"/>
        <w:contextualSpacing w:val="0"/>
      </w:pPr>
      <w:r w:rsidRPr="002B48F3">
        <w:t>Troisième tableau </w:t>
      </w:r>
      <w:r w:rsidR="00C601D6">
        <w:t xml:space="preserve">(FR.08.01.03) </w:t>
      </w:r>
      <w:r w:rsidRPr="002B48F3">
        <w:t>: « </w:t>
      </w:r>
      <w:r w:rsidR="00F71ADA">
        <w:t>Décomposition des c</w:t>
      </w:r>
      <w:r w:rsidRPr="002B48F3">
        <w:t xml:space="preserve">harges de personnel » ; </w:t>
      </w:r>
    </w:p>
    <w:p w:rsidR="00731E06" w:rsidRPr="002B48F3" w:rsidRDefault="00731E06" w:rsidP="00525D77">
      <w:pPr>
        <w:pStyle w:val="Paragraphedeliste1"/>
        <w:numPr>
          <w:ilvl w:val="0"/>
          <w:numId w:val="4"/>
        </w:numPr>
        <w:spacing w:after="120"/>
        <w:contextualSpacing w:val="0"/>
      </w:pPr>
      <w:r w:rsidRPr="002B48F3">
        <w:t>Quatrième tableau </w:t>
      </w:r>
      <w:r w:rsidR="00C601D6">
        <w:t xml:space="preserve">(FR.08.01.04) </w:t>
      </w:r>
      <w:r w:rsidRPr="002B48F3">
        <w:t xml:space="preserve">: « Effectif moyen </w:t>
      </w:r>
      <w:r w:rsidR="00230BC9">
        <w:t xml:space="preserve">du personnel </w:t>
      </w:r>
      <w:r w:rsidRPr="002B48F3">
        <w:t>et masse salariale par catégorie » ;</w:t>
      </w:r>
    </w:p>
    <w:p w:rsidR="00B52B0A" w:rsidRPr="002B48F3" w:rsidRDefault="00731E06" w:rsidP="00525D77">
      <w:pPr>
        <w:pStyle w:val="Paragraphedeliste1"/>
        <w:numPr>
          <w:ilvl w:val="0"/>
          <w:numId w:val="4"/>
        </w:numPr>
        <w:spacing w:after="120"/>
        <w:contextualSpacing w:val="0"/>
      </w:pPr>
      <w:r w:rsidRPr="002B48F3">
        <w:t>Cinquième tableau </w:t>
      </w:r>
      <w:r w:rsidR="00C601D6">
        <w:t xml:space="preserve">(FR.08.01.05) </w:t>
      </w:r>
      <w:r w:rsidRPr="002B48F3">
        <w:t>: « </w:t>
      </w:r>
      <w:r w:rsidR="00E118C4">
        <w:t>Engagements vis-à-vis des</w:t>
      </w:r>
      <w:r w:rsidR="00450A5D" w:rsidRPr="002B48F3">
        <w:t xml:space="preserve"> membres des organes d'administration, de direction ou de surveillance</w:t>
      </w:r>
      <w:r w:rsidRPr="002B48F3">
        <w:t>»</w:t>
      </w:r>
      <w:r w:rsidR="003842BB" w:rsidRPr="002B48F3">
        <w:t xml:space="preserve">. </w:t>
      </w:r>
    </w:p>
    <w:p w:rsidR="00B52B0A" w:rsidRPr="002B48F3" w:rsidRDefault="00B52B0A" w:rsidP="00525D77">
      <w:pPr>
        <w:pStyle w:val="Paragraphedeliste1"/>
        <w:spacing w:after="120"/>
        <w:ind w:left="0"/>
        <w:contextualSpacing w:val="0"/>
      </w:pPr>
      <w:r w:rsidRPr="002B48F3">
        <w:t>Le modèle d’état étant commun à tous les organismes :</w:t>
      </w:r>
    </w:p>
    <w:p w:rsidR="00B52B0A" w:rsidRPr="002B48F3" w:rsidRDefault="00B52B0A" w:rsidP="00525D77">
      <w:pPr>
        <w:pStyle w:val="Paragraphedeliste1"/>
        <w:numPr>
          <w:ilvl w:val="0"/>
          <w:numId w:val="2"/>
        </w:numPr>
        <w:spacing w:after="120"/>
        <w:contextualSpacing w:val="0"/>
      </w:pPr>
      <w:r w:rsidRPr="002B48F3">
        <w:t>des différences de libellés de postes peuvent se présenter par rapport aux modèles d’états propres à certains organismes ;</w:t>
      </w:r>
    </w:p>
    <w:p w:rsidR="00B52B0A" w:rsidRPr="002B48F3" w:rsidRDefault="00B52B0A" w:rsidP="00525D77">
      <w:pPr>
        <w:pStyle w:val="Paragraphedeliste1"/>
        <w:numPr>
          <w:ilvl w:val="0"/>
          <w:numId w:val="2"/>
        </w:numPr>
        <w:spacing w:after="120"/>
        <w:contextualSpacing w:val="0"/>
      </w:pPr>
      <w:r w:rsidRPr="002B48F3">
        <w:t>certains postes sont spécifiques aux mutuelles et aux institutions de prévoyance.</w:t>
      </w:r>
    </w:p>
    <w:p w:rsidR="00BC6300" w:rsidRDefault="00BC6300" w:rsidP="00BC6300">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BC6300" w:rsidRPr="002B48F3" w:rsidRDefault="00BC6300" w:rsidP="00BC6300">
      <w:pPr>
        <w:pStyle w:val="Paragraphedeliste1"/>
        <w:spacing w:after="120"/>
        <w:ind w:left="0"/>
        <w:contextualSpacing w:val="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B52B0A" w:rsidRPr="002B48F3" w:rsidRDefault="001F7F59" w:rsidP="00525D77">
      <w:pPr>
        <w:pStyle w:val="Paragraphedeliste1"/>
        <w:spacing w:after="120"/>
        <w:ind w:left="0"/>
        <w:contextualSpacing w:val="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101470" w:rsidRPr="002B48F3" w:rsidRDefault="00101470" w:rsidP="00525D77">
      <w:pPr>
        <w:suppressAutoHyphens w:val="0"/>
        <w:rPr>
          <w:rFonts w:ascii="Times New Roman" w:eastAsia="Times New Roman" w:hAnsi="Times New Roman" w:cs="Times New Roman"/>
          <w:szCs w:val="20"/>
          <w:lang w:eastAsia="fr-FR"/>
        </w:rPr>
      </w:pPr>
      <w:r w:rsidRPr="002B48F3">
        <w:rPr>
          <w:rFonts w:ascii="Times New Roman" w:eastAsia="Times New Roman" w:hAnsi="Times New Roman" w:cs="Times New Roman"/>
          <w:szCs w:val="20"/>
          <w:lang w:eastAsia="fr-FR"/>
        </w:rPr>
        <w:br w:type="page"/>
      </w:r>
    </w:p>
    <w:p w:rsidR="00101470" w:rsidRPr="002B48F3" w:rsidRDefault="00101470" w:rsidP="00101470">
      <w:pPr>
        <w:pStyle w:val="Paragraphedeliste"/>
        <w:numPr>
          <w:ilvl w:val="0"/>
          <w:numId w:val="1"/>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Utilisation de l’état</w:t>
      </w:r>
    </w:p>
    <w:p w:rsidR="006A1D92" w:rsidRPr="002B48F3" w:rsidRDefault="006A1D92" w:rsidP="006A1D92">
      <w:pPr>
        <w:pStyle w:val="Paragraphedeliste"/>
        <w:spacing w:after="0" w:line="240" w:lineRule="auto"/>
        <w:rPr>
          <w:rFonts w:ascii="Times New Roman" w:hAnsi="Times New Roman" w:cs="Times New Roman"/>
          <w:b/>
          <w:sz w:val="28"/>
          <w:szCs w:val="28"/>
          <w:u w:val="single"/>
        </w:rPr>
      </w:pPr>
    </w:p>
    <w:p w:rsidR="00715F5D" w:rsidRPr="002B48F3" w:rsidRDefault="00A9671D" w:rsidP="00715F5D">
      <w:pPr>
        <w:pStyle w:val="Paragraphedeliste"/>
        <w:numPr>
          <w:ilvl w:val="0"/>
          <w:numId w:val="5"/>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715F5D" w:rsidRPr="002B48F3">
        <w:rPr>
          <w:rFonts w:ascii="Times New Roman" w:hAnsi="Times New Roman" w:cs="Times New Roman"/>
          <w:b/>
          <w:sz w:val="28"/>
          <w:szCs w:val="28"/>
          <w:u w:val="single"/>
        </w:rPr>
        <w:t xml:space="preserve"> par nature</w:t>
      </w:r>
      <w:r w:rsidR="00C601D6">
        <w:rPr>
          <w:rFonts w:ascii="Times New Roman" w:hAnsi="Times New Roman" w:cs="Times New Roman"/>
          <w:b/>
          <w:sz w:val="28"/>
          <w:szCs w:val="28"/>
          <w:u w:val="single"/>
        </w:rPr>
        <w:t xml:space="preserve"> (FR.08.01.01)</w:t>
      </w:r>
    </w:p>
    <w:p w:rsidR="00715F5D" w:rsidRPr="002B48F3" w:rsidRDefault="00715F5D" w:rsidP="006A1D92">
      <w:pPr>
        <w:pStyle w:val="Paragraphedeliste"/>
        <w:spacing w:after="0" w:line="240" w:lineRule="auto"/>
        <w:rPr>
          <w:rFonts w:ascii="Times New Roman" w:hAnsi="Times New Roman" w:cs="Times New Roman"/>
          <w:b/>
          <w:sz w:val="28"/>
          <w:szCs w:val="28"/>
          <w:u w:val="single"/>
        </w:rPr>
      </w:pPr>
    </w:p>
    <w:p w:rsidR="00C27269" w:rsidRPr="002B48F3" w:rsidRDefault="00C27269"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w:t>
      </w:r>
      <w:r w:rsidRPr="002B48F3">
        <w:rPr>
          <w:rFonts w:ascii="Times New Roman" w:hAnsi="Times New Roman" w:cs="Times New Roman"/>
          <w:b/>
        </w:rPr>
        <w:t xml:space="preserve"> colonnes</w:t>
      </w:r>
    </w:p>
    <w:p w:rsidR="00525D77" w:rsidRDefault="00525D77" w:rsidP="00525D77">
      <w:pPr>
        <w:pStyle w:val="Paragraphedeliste1"/>
        <w:spacing w:before="120"/>
        <w:ind w:left="0"/>
        <w:contextualSpacing w:val="0"/>
        <w:rPr>
          <w:rFonts w:eastAsia="Calibri"/>
          <w:szCs w:val="22"/>
          <w:lang w:eastAsia="ar-SA"/>
        </w:rPr>
      </w:pPr>
    </w:p>
    <w:p w:rsidR="00715F5D" w:rsidRPr="002B48F3" w:rsidRDefault="00715F5D" w:rsidP="00525D77">
      <w:pPr>
        <w:pStyle w:val="Paragraphedeliste1"/>
        <w:spacing w:before="12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premier </w:t>
      </w:r>
      <w:r w:rsidRPr="002B48F3">
        <w:rPr>
          <w:rFonts w:eastAsia="Calibri"/>
          <w:szCs w:val="22"/>
          <w:lang w:eastAsia="ar-SA"/>
        </w:rPr>
        <w:t>tableau de l’état comporte deux colonnes présentant l</w:t>
      </w:r>
      <w:r w:rsidR="006707A0" w:rsidRPr="002B48F3">
        <w:rPr>
          <w:rFonts w:eastAsia="Calibri"/>
          <w:szCs w:val="22"/>
          <w:lang w:eastAsia="ar-SA"/>
        </w:rPr>
        <w:t>a ventilation des charges par nature</w:t>
      </w:r>
      <w:r w:rsidRPr="002B48F3">
        <w:rPr>
          <w:rFonts w:eastAsia="Calibri"/>
          <w:szCs w:val="22"/>
          <w:lang w:eastAsia="ar-SA"/>
        </w:rPr>
        <w:t> :</w:t>
      </w:r>
    </w:p>
    <w:p w:rsidR="00715F5D" w:rsidRPr="002B48F3" w:rsidRDefault="00715F5D" w:rsidP="00525D77">
      <w:pPr>
        <w:pStyle w:val="Paragraphedeliste1"/>
        <w:numPr>
          <w:ilvl w:val="0"/>
          <w:numId w:val="2"/>
        </w:numPr>
        <w:spacing w:before="120"/>
        <w:contextualSpacing w:val="0"/>
        <w:rPr>
          <w:rFonts w:eastAsia="Calibri"/>
          <w:szCs w:val="22"/>
          <w:lang w:eastAsia="ar-SA"/>
        </w:rPr>
      </w:pPr>
      <w:r w:rsidRPr="002B48F3">
        <w:t xml:space="preserve">Colonne </w:t>
      </w:r>
      <w:r w:rsidR="00C83CA4">
        <w:t>C0010</w:t>
      </w:r>
      <w:r w:rsidRPr="002B48F3">
        <w:t> : pour</w:t>
      </w:r>
      <w:r w:rsidRPr="002B48F3">
        <w:rPr>
          <w:rFonts w:eastAsia="Calibri"/>
          <w:szCs w:val="22"/>
          <w:lang w:eastAsia="ar-SA"/>
        </w:rPr>
        <w:t xml:space="preserve"> l’exercice </w:t>
      </w:r>
      <w:r w:rsidR="00C83CA4">
        <w:rPr>
          <w:rFonts w:eastAsia="Calibri"/>
          <w:szCs w:val="22"/>
          <w:lang w:eastAsia="ar-SA"/>
        </w:rPr>
        <w:t>sur lequel porte le</w:t>
      </w:r>
      <w:r w:rsidRPr="002B48F3">
        <w:rPr>
          <w:rFonts w:eastAsia="Calibri"/>
          <w:szCs w:val="22"/>
          <w:lang w:eastAsia="ar-SA"/>
        </w:rPr>
        <w:t xml:space="preserve"> reporting (</w:t>
      </w:r>
      <w:r w:rsidR="00C83CA4">
        <w:rPr>
          <w:rFonts w:eastAsia="Calibri"/>
          <w:szCs w:val="22"/>
          <w:lang w:eastAsia="ar-SA"/>
        </w:rPr>
        <w:t xml:space="preserve">exercice </w:t>
      </w:r>
      <w:r w:rsidRPr="002B48F3">
        <w:rPr>
          <w:rFonts w:eastAsia="Calibri"/>
          <w:szCs w:val="22"/>
          <w:lang w:eastAsia="ar-SA"/>
        </w:rPr>
        <w:t>N) ;</w:t>
      </w:r>
    </w:p>
    <w:p w:rsidR="00715F5D" w:rsidRPr="002B48F3" w:rsidRDefault="00715F5D" w:rsidP="00525D77">
      <w:pPr>
        <w:pStyle w:val="Paragraphedeliste1"/>
        <w:numPr>
          <w:ilvl w:val="0"/>
          <w:numId w:val="2"/>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C83CA4">
        <w:rPr>
          <w:rFonts w:eastAsia="Calibri"/>
          <w:szCs w:val="22"/>
          <w:lang w:eastAsia="ar-SA"/>
        </w:rPr>
        <w:t>C0020</w:t>
      </w:r>
      <w:r w:rsidRPr="002B48F3">
        <w:rPr>
          <w:rFonts w:eastAsia="Calibri"/>
          <w:szCs w:val="22"/>
          <w:lang w:eastAsia="ar-SA"/>
        </w:rPr>
        <w:t> : pour l’exercice précédent (</w:t>
      </w:r>
      <w:r w:rsidR="00C83CA4">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rsidR="00C27269" w:rsidRPr="002B48F3" w:rsidRDefault="00C27269" w:rsidP="00C27269">
      <w:pPr>
        <w:pStyle w:val="Paragraphedeliste1"/>
        <w:ind w:left="0"/>
        <w:rPr>
          <w:b/>
        </w:rPr>
      </w:pPr>
    </w:p>
    <w:p w:rsidR="00C27269" w:rsidRPr="002B48F3" w:rsidRDefault="00C27269" w:rsidP="00C27269">
      <w:pPr>
        <w:pStyle w:val="Paragraphedeliste1"/>
        <w:ind w:left="0"/>
        <w:rPr>
          <w:b/>
        </w:rPr>
      </w:pPr>
    </w:p>
    <w:p w:rsidR="00C27269" w:rsidRPr="002B48F3" w:rsidRDefault="00C27269"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w:t>
      </w:r>
      <w:r w:rsidRPr="002B48F3">
        <w:rPr>
          <w:rFonts w:ascii="Times New Roman" w:hAnsi="Times New Roman" w:cs="Times New Roman"/>
          <w:b/>
        </w:rPr>
        <w:t xml:space="preserve"> lignes</w:t>
      </w:r>
    </w:p>
    <w:p w:rsidR="00C27269" w:rsidRDefault="00C27269" w:rsidP="006A1D92">
      <w:pPr>
        <w:pStyle w:val="Paragraphedeliste"/>
        <w:spacing w:after="0" w:line="240" w:lineRule="auto"/>
        <w:rPr>
          <w:rFonts w:ascii="Times New Roman" w:hAnsi="Times New Roman" w:cs="Times New Roman"/>
          <w:b/>
          <w:u w:val="single"/>
        </w:rPr>
      </w:pPr>
    </w:p>
    <w:p w:rsidR="00C067E8" w:rsidRDefault="003473C0" w:rsidP="00525D77">
      <w:pPr>
        <w:pStyle w:val="Paragraphedeliste1"/>
        <w:spacing w:before="120"/>
        <w:ind w:left="0"/>
        <w:contextualSpacing w:val="0"/>
        <w:rPr>
          <w:rFonts w:eastAsia="Calibri"/>
          <w:szCs w:val="22"/>
          <w:lang w:eastAsia="ar-SA"/>
        </w:rPr>
      </w:pPr>
      <w:r>
        <w:rPr>
          <w:rFonts w:eastAsia="Calibri"/>
          <w:szCs w:val="22"/>
          <w:lang w:eastAsia="ar-SA"/>
        </w:rPr>
        <w:t>Les règles de comptabilisation des charges des entreprises d’assurance sont définies dans l</w:t>
      </w:r>
      <w:r w:rsidR="00E56491">
        <w:rPr>
          <w:rFonts w:eastAsia="Calibri"/>
          <w:szCs w:val="22"/>
          <w:lang w:eastAsia="ar-SA"/>
        </w:rPr>
        <w:t>’article 336-1 du règlement de l’ANC n°2015-11 du 26 novembre 2015 relatif aux comptes annuels des entreprises d’assurance</w:t>
      </w:r>
      <w:r>
        <w:rPr>
          <w:rFonts w:eastAsia="Calibri"/>
          <w:szCs w:val="22"/>
          <w:lang w:eastAsia="ar-SA"/>
        </w:rPr>
        <w:t>.</w:t>
      </w:r>
    </w:p>
    <w:p w:rsidR="00E56491" w:rsidRDefault="00C067E8" w:rsidP="00525D77">
      <w:pPr>
        <w:pStyle w:val="Paragraphedeliste1"/>
        <w:spacing w:before="120"/>
        <w:ind w:left="0"/>
        <w:contextualSpacing w:val="0"/>
        <w:rPr>
          <w:rFonts w:eastAsia="Calibri"/>
          <w:szCs w:val="22"/>
          <w:lang w:eastAsia="ar-SA"/>
        </w:rPr>
      </w:pPr>
      <w:r>
        <w:rPr>
          <w:rFonts w:eastAsia="Calibri"/>
          <w:szCs w:val="22"/>
          <w:lang w:eastAsia="ar-SA"/>
        </w:rPr>
        <w:t xml:space="preserve">L’enregistrement initial des charges est effectué par nature aux comptes de la classe 9. </w:t>
      </w:r>
      <w:r w:rsidR="00FB609D">
        <w:rPr>
          <w:rFonts w:eastAsia="Calibri"/>
          <w:szCs w:val="22"/>
          <w:lang w:eastAsia="ar-SA"/>
        </w:rPr>
        <w:t>Ces derniers sont régulièrement soldés par enregistrement des charges aux comptes par destination. L</w:t>
      </w:r>
      <w:r w:rsidR="00D815F5">
        <w:rPr>
          <w:rFonts w:eastAsia="Calibri"/>
          <w:szCs w:val="22"/>
          <w:lang w:eastAsia="ar-SA"/>
        </w:rPr>
        <w:t>’enregistrement des charges aux comptes par</w:t>
      </w:r>
      <w:r w:rsidR="00FB609D">
        <w:rPr>
          <w:rFonts w:eastAsia="Calibri"/>
          <w:szCs w:val="22"/>
          <w:lang w:eastAsia="ar-SA"/>
        </w:rPr>
        <w:t xml:space="preserve"> destination</w:t>
      </w:r>
      <w:r w:rsidR="00D815F5">
        <w:rPr>
          <w:rFonts w:eastAsia="Calibri"/>
          <w:szCs w:val="22"/>
          <w:lang w:eastAsia="ar-SA"/>
        </w:rPr>
        <w:t xml:space="preserve"> </w:t>
      </w:r>
      <w:r w:rsidR="00C0784A">
        <w:rPr>
          <w:rFonts w:eastAsia="Calibri"/>
          <w:szCs w:val="22"/>
          <w:lang w:eastAsia="ar-SA"/>
        </w:rPr>
        <w:t>est opéré :</w:t>
      </w:r>
    </w:p>
    <w:p w:rsidR="00C0784A" w:rsidRDefault="00C0784A" w:rsidP="00525D77">
      <w:pPr>
        <w:pStyle w:val="Paragraphedeliste1"/>
        <w:numPr>
          <w:ilvl w:val="0"/>
          <w:numId w:val="2"/>
        </w:numPr>
        <w:spacing w:before="120"/>
        <w:contextualSpacing w:val="0"/>
        <w:rPr>
          <w:rFonts w:eastAsia="Calibri"/>
          <w:szCs w:val="22"/>
          <w:lang w:eastAsia="ar-SA"/>
        </w:rPr>
      </w:pPr>
      <w:r>
        <w:rPr>
          <w:rFonts w:eastAsia="Calibri"/>
          <w:szCs w:val="22"/>
          <w:lang w:eastAsia="ar-SA"/>
        </w:rPr>
        <w:t>pour les charges directement affectables à une destination, individuellement et sans application de clés de répartition forfaitaires ;</w:t>
      </w:r>
    </w:p>
    <w:p w:rsidR="00C0784A" w:rsidRPr="002B48F3" w:rsidRDefault="00C0784A" w:rsidP="00525D77">
      <w:pPr>
        <w:pStyle w:val="Paragraphedeliste1"/>
        <w:numPr>
          <w:ilvl w:val="0"/>
          <w:numId w:val="2"/>
        </w:numPr>
        <w:spacing w:before="120"/>
        <w:contextualSpacing w:val="0"/>
        <w:rPr>
          <w:rFonts w:eastAsia="Calibri"/>
          <w:szCs w:val="22"/>
          <w:lang w:eastAsia="ar-SA"/>
        </w:rPr>
      </w:pPr>
      <w:r>
        <w:rPr>
          <w:rFonts w:eastAsia="Calibri"/>
          <w:szCs w:val="22"/>
          <w:lang w:eastAsia="ar-SA"/>
        </w:rPr>
        <w:t xml:space="preserve">pour les charges qui ne sont pas directement affectables à une destination, </w:t>
      </w:r>
      <w:r w:rsidR="00745682">
        <w:rPr>
          <w:rFonts w:eastAsia="Calibri"/>
          <w:szCs w:val="22"/>
          <w:lang w:eastAsia="ar-SA"/>
        </w:rPr>
        <w:t>par application d’une clé de répartition.</w:t>
      </w:r>
    </w:p>
    <w:p w:rsidR="005516E9" w:rsidRDefault="005516E9" w:rsidP="00525D77">
      <w:pPr>
        <w:pStyle w:val="Paragraphedeliste1"/>
        <w:spacing w:before="120"/>
        <w:ind w:left="0"/>
        <w:contextualSpacing w:val="0"/>
        <w:rPr>
          <w:rFonts w:eastAsia="Calibri"/>
          <w:szCs w:val="22"/>
          <w:lang w:eastAsia="ar-SA"/>
        </w:rPr>
      </w:pPr>
      <w:r w:rsidRPr="005516E9">
        <w:rPr>
          <w:rFonts w:eastAsia="Calibri"/>
          <w:szCs w:val="22"/>
          <w:lang w:eastAsia="ar-SA"/>
        </w:rPr>
        <w:t>La réglementation comptable des organismes d’assurance n’établit pas de plan de comptes détaillé pour les comptes de la classe 9 (charges par nature). Conformément à l’article 339-1 du règlement n°2015-11, « des comptes sont créés, en tant que besoin, pour enregistrer par nature les charges de l’entreprise, selon les règles du plan comptable général ».</w:t>
      </w:r>
    </w:p>
    <w:p w:rsidR="003473C0" w:rsidRDefault="003473C0" w:rsidP="00525D77">
      <w:pPr>
        <w:pStyle w:val="Paragraphedeliste1"/>
        <w:spacing w:before="120"/>
        <w:ind w:left="0"/>
        <w:contextualSpacing w:val="0"/>
        <w:rPr>
          <w:rFonts w:eastAsia="Calibri"/>
          <w:szCs w:val="22"/>
          <w:lang w:eastAsia="ar-SA"/>
        </w:rPr>
      </w:pPr>
      <w:r>
        <w:rPr>
          <w:rFonts w:eastAsia="Calibri"/>
          <w:szCs w:val="22"/>
          <w:lang w:eastAsia="ar-SA"/>
        </w:rPr>
        <w:t>Dans les états financiers des organismes d’assurance, les charges sont présentées par destination</w:t>
      </w:r>
      <w:r w:rsidR="008B1B6B">
        <w:rPr>
          <w:rFonts w:eastAsia="Calibri"/>
          <w:szCs w:val="22"/>
          <w:lang w:eastAsia="ar-SA"/>
        </w:rPr>
        <w:t>.</w:t>
      </w:r>
      <w:r>
        <w:rPr>
          <w:rFonts w:eastAsia="Calibri"/>
          <w:szCs w:val="22"/>
          <w:lang w:eastAsia="ar-SA"/>
        </w:rPr>
        <w:t xml:space="preserve"> </w:t>
      </w:r>
      <w:r w:rsidR="008B1B6B">
        <w:rPr>
          <w:rFonts w:eastAsia="Calibri"/>
          <w:szCs w:val="22"/>
          <w:lang w:eastAsia="ar-SA"/>
        </w:rPr>
        <w:t>L</w:t>
      </w:r>
      <w:r>
        <w:rPr>
          <w:rFonts w:eastAsia="Calibri"/>
          <w:szCs w:val="22"/>
          <w:lang w:eastAsia="ar-SA"/>
        </w:rPr>
        <w:t xml:space="preserve">a </w:t>
      </w:r>
      <w:r w:rsidR="008B1B6B">
        <w:rPr>
          <w:rFonts w:eastAsia="Calibri"/>
          <w:szCs w:val="22"/>
          <w:lang w:eastAsia="ar-SA"/>
        </w:rPr>
        <w:t>ventilat</w:t>
      </w:r>
      <w:r>
        <w:rPr>
          <w:rFonts w:eastAsia="Calibri"/>
          <w:szCs w:val="22"/>
          <w:lang w:eastAsia="ar-SA"/>
        </w:rPr>
        <w:t xml:space="preserve">ion des charges par destination figure dans le deuxième tableau de l’état ci-dessous. </w:t>
      </w:r>
    </w:p>
    <w:p w:rsidR="00C067E8" w:rsidRDefault="00C067E8" w:rsidP="00525D77">
      <w:pPr>
        <w:pStyle w:val="Paragraphedeliste1"/>
        <w:spacing w:before="120"/>
        <w:ind w:left="0"/>
        <w:contextualSpacing w:val="0"/>
        <w:rPr>
          <w:rFonts w:eastAsia="Calibri"/>
          <w:szCs w:val="22"/>
          <w:lang w:eastAsia="ar-SA"/>
        </w:rPr>
      </w:pPr>
      <w:r>
        <w:rPr>
          <w:rFonts w:eastAsia="Calibri"/>
          <w:szCs w:val="22"/>
          <w:lang w:eastAsia="ar-SA"/>
        </w:rPr>
        <w:t xml:space="preserve">Le </w:t>
      </w:r>
      <w:r w:rsidR="003473C0">
        <w:rPr>
          <w:rFonts w:eastAsia="Calibri"/>
          <w:szCs w:val="22"/>
          <w:lang w:eastAsia="ar-SA"/>
        </w:rPr>
        <w:t xml:space="preserve">premier </w:t>
      </w:r>
      <w:r>
        <w:rPr>
          <w:rFonts w:eastAsia="Calibri"/>
          <w:szCs w:val="22"/>
          <w:lang w:eastAsia="ar-SA"/>
        </w:rPr>
        <w:t xml:space="preserve">tableau </w:t>
      </w:r>
      <w:r w:rsidR="003473C0">
        <w:rPr>
          <w:rFonts w:eastAsia="Calibri"/>
          <w:szCs w:val="22"/>
          <w:lang w:eastAsia="ar-SA"/>
        </w:rPr>
        <w:t>de l’état présente la ventilation des charges par nature</w:t>
      </w:r>
      <w:r w:rsidR="00F7041D">
        <w:rPr>
          <w:rFonts w:eastAsia="Calibri"/>
          <w:szCs w:val="22"/>
          <w:lang w:eastAsia="ar-SA"/>
        </w:rPr>
        <w:t>. Le total des charges par nature figurant dans ce tableau inclut les charges</w:t>
      </w:r>
      <w:r w:rsidR="003473C0">
        <w:rPr>
          <w:rFonts w:eastAsia="Calibri"/>
          <w:szCs w:val="22"/>
          <w:lang w:eastAsia="ar-SA"/>
        </w:rPr>
        <w:t xml:space="preserve"> enregistrées dans les comptes de la classe 9 avant leur transfert dans les comptes par destination</w:t>
      </w:r>
      <w:r w:rsidR="00F7041D">
        <w:rPr>
          <w:rFonts w:eastAsia="Calibri"/>
          <w:szCs w:val="22"/>
          <w:lang w:eastAsia="ar-SA"/>
        </w:rPr>
        <w:t>, ainsi que</w:t>
      </w:r>
      <w:r w:rsidR="005516E9">
        <w:rPr>
          <w:rFonts w:eastAsia="Calibri"/>
          <w:szCs w:val="22"/>
          <w:lang w:eastAsia="ar-SA"/>
        </w:rPr>
        <w:t>, le cas échéant,</w:t>
      </w:r>
      <w:r w:rsidR="00F7041D">
        <w:rPr>
          <w:rFonts w:eastAsia="Calibri"/>
          <w:szCs w:val="22"/>
          <w:lang w:eastAsia="ar-SA"/>
        </w:rPr>
        <w:t xml:space="preserve"> </w:t>
      </w:r>
      <w:r w:rsidR="00AC2241">
        <w:rPr>
          <w:rFonts w:eastAsia="Calibri"/>
          <w:szCs w:val="22"/>
          <w:lang w:eastAsia="ar-SA"/>
        </w:rPr>
        <w:t>les charges directement affectées aux destinations (comptes de la classe 6), sans transiter par la classe 9</w:t>
      </w:r>
      <w:r w:rsidR="003473C0">
        <w:rPr>
          <w:rFonts w:eastAsia="Calibri"/>
          <w:szCs w:val="22"/>
          <w:lang w:eastAsia="ar-SA"/>
        </w:rPr>
        <w:t>.</w:t>
      </w:r>
      <w:r w:rsidR="00AC2241">
        <w:rPr>
          <w:rFonts w:eastAsia="Calibri"/>
          <w:szCs w:val="22"/>
          <w:lang w:eastAsia="ar-SA"/>
        </w:rPr>
        <w:t xml:space="preserve"> Ces charges directement affectées aux destinations doivent être ventilées par nature de manière extra-comptable, afin que le total des charges par nature dans le premier tableau de l’état soit égal au total des charges par destination figurant dans le deuxième tableau.</w:t>
      </w:r>
    </w:p>
    <w:p w:rsidR="00745682" w:rsidRPr="00D60DD3" w:rsidRDefault="008B1B6B" w:rsidP="00525D77">
      <w:pPr>
        <w:pStyle w:val="Paragraphedeliste1"/>
        <w:spacing w:before="120"/>
        <w:ind w:left="0"/>
        <w:contextualSpacing w:val="0"/>
        <w:rPr>
          <w:rFonts w:eastAsia="Calibri"/>
          <w:szCs w:val="22"/>
          <w:lang w:eastAsia="ar-SA"/>
        </w:rPr>
      </w:pPr>
      <w:r w:rsidRPr="00D60DD3">
        <w:rPr>
          <w:rFonts w:eastAsia="Calibri"/>
          <w:szCs w:val="22"/>
          <w:lang w:eastAsia="ar-SA"/>
        </w:rPr>
        <w:t>Afin de rensei</w:t>
      </w:r>
      <w:r w:rsidR="00D84B5A">
        <w:rPr>
          <w:rFonts w:eastAsia="Calibri"/>
          <w:szCs w:val="22"/>
          <w:lang w:eastAsia="ar-SA"/>
        </w:rPr>
        <w:t>gner le premier tableau</w:t>
      </w:r>
      <w:r w:rsidRPr="00D60DD3">
        <w:rPr>
          <w:rFonts w:eastAsia="Calibri"/>
          <w:szCs w:val="22"/>
          <w:lang w:eastAsia="ar-SA"/>
        </w:rPr>
        <w:t xml:space="preserve">, </w:t>
      </w:r>
      <w:r w:rsidR="00D60DD3" w:rsidRPr="00D60DD3">
        <w:rPr>
          <w:rFonts w:eastAsia="Calibri"/>
          <w:szCs w:val="22"/>
          <w:lang w:eastAsia="ar-SA"/>
        </w:rPr>
        <w:t>il</w:t>
      </w:r>
      <w:r w:rsidR="003473C0" w:rsidRPr="00D60DD3">
        <w:rPr>
          <w:rFonts w:eastAsia="Calibri"/>
          <w:szCs w:val="22"/>
          <w:lang w:eastAsia="ar-SA"/>
        </w:rPr>
        <w:t xml:space="preserve"> convient </w:t>
      </w:r>
      <w:r w:rsidR="00D60DD3" w:rsidRPr="00D60DD3">
        <w:rPr>
          <w:rFonts w:eastAsia="Calibri"/>
          <w:szCs w:val="22"/>
          <w:lang w:eastAsia="ar-SA"/>
        </w:rPr>
        <w:t>donc</w:t>
      </w:r>
      <w:r w:rsidR="003473C0" w:rsidRPr="00D60DD3">
        <w:rPr>
          <w:rFonts w:eastAsia="Calibri"/>
          <w:szCs w:val="22"/>
          <w:lang w:eastAsia="ar-SA"/>
        </w:rPr>
        <w:t xml:space="preserve"> de </w:t>
      </w:r>
      <w:r w:rsidR="00D84B5A">
        <w:rPr>
          <w:rFonts w:eastAsia="Calibri"/>
          <w:szCs w:val="22"/>
          <w:lang w:eastAsia="ar-SA"/>
        </w:rPr>
        <w:t>ventiler</w:t>
      </w:r>
      <w:r w:rsidR="003473C0" w:rsidRPr="00D60DD3">
        <w:rPr>
          <w:rFonts w:eastAsia="Calibri"/>
          <w:szCs w:val="22"/>
          <w:lang w:eastAsia="ar-SA"/>
        </w:rPr>
        <w:t xml:space="preserve"> l</w:t>
      </w:r>
      <w:r w:rsidR="00D84B5A">
        <w:rPr>
          <w:rFonts w:eastAsia="Calibri"/>
          <w:szCs w:val="22"/>
          <w:lang w:eastAsia="ar-SA"/>
        </w:rPr>
        <w:t>’ensemble des frais généraux (tel que décrit dans le paragraphe précédent) de la manière suivante</w:t>
      </w:r>
      <w:r w:rsidR="00D60DD3" w:rsidRPr="00D60DD3">
        <w:rPr>
          <w:rFonts w:eastAsia="Calibri"/>
          <w:szCs w:val="22"/>
          <w:lang w:eastAsia="ar-SA"/>
        </w:rPr>
        <w:t xml:space="preserve"> </w:t>
      </w:r>
      <w:r w:rsidR="003473C0" w:rsidRPr="00D60DD3">
        <w:rPr>
          <w:rFonts w:eastAsia="Calibri"/>
          <w:szCs w:val="22"/>
          <w:lang w:eastAsia="ar-SA"/>
        </w:rPr>
        <w:t>:</w:t>
      </w:r>
    </w:p>
    <w:p w:rsidR="002B48F3" w:rsidRPr="002B48F3" w:rsidRDefault="002B48F3" w:rsidP="006A1D92">
      <w:pPr>
        <w:pStyle w:val="Paragraphedeliste"/>
        <w:spacing w:after="0" w:line="240" w:lineRule="auto"/>
        <w:rPr>
          <w:rFonts w:ascii="Times New Roman" w:hAnsi="Times New Roman" w:cs="Times New Roman"/>
          <w:b/>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407916" w:rsidRPr="00407916" w:rsidTr="0022500B">
        <w:trPr>
          <w:cantSplit/>
          <w:tblHeader/>
        </w:trPr>
        <w:tc>
          <w:tcPr>
            <w:tcW w:w="2552" w:type="dxa"/>
          </w:tcPr>
          <w:p w:rsidR="00E320A2" w:rsidRPr="00EB1FB1" w:rsidRDefault="00E320A2" w:rsidP="00256AB6">
            <w:pPr>
              <w:rPr>
                <w:rFonts w:ascii="Times New Roman" w:hAnsi="Times New Roman" w:cs="Times New Roman"/>
                <w:b/>
              </w:rPr>
            </w:pPr>
            <w:r w:rsidRPr="00EB1FB1">
              <w:rPr>
                <w:rFonts w:ascii="Times New Roman" w:hAnsi="Times New Roman" w:cs="Times New Roman"/>
                <w:b/>
              </w:rPr>
              <w:t>Intitulé</w:t>
            </w:r>
          </w:p>
        </w:tc>
        <w:tc>
          <w:tcPr>
            <w:tcW w:w="1134" w:type="dxa"/>
          </w:tcPr>
          <w:p w:rsidR="00E320A2" w:rsidRPr="00EB1FB1" w:rsidRDefault="00C83CA4" w:rsidP="00256AB6">
            <w:pPr>
              <w:rPr>
                <w:rFonts w:ascii="Times New Roman" w:hAnsi="Times New Roman" w:cs="Times New Roman"/>
                <w:b/>
              </w:rPr>
            </w:pPr>
            <w:r>
              <w:rPr>
                <w:rFonts w:ascii="Times New Roman" w:hAnsi="Times New Roman" w:cs="Times New Roman"/>
                <w:b/>
              </w:rPr>
              <w:t>Ligne</w:t>
            </w:r>
          </w:p>
        </w:tc>
        <w:tc>
          <w:tcPr>
            <w:tcW w:w="5494" w:type="dxa"/>
          </w:tcPr>
          <w:p w:rsidR="00E320A2" w:rsidRPr="00EB1FB1" w:rsidRDefault="00E320A2" w:rsidP="00256AB6">
            <w:pPr>
              <w:rPr>
                <w:rFonts w:ascii="Times New Roman" w:hAnsi="Times New Roman" w:cs="Times New Roman"/>
                <w:b/>
              </w:rPr>
            </w:pPr>
            <w:r w:rsidRPr="00EB1FB1">
              <w:rPr>
                <w:rFonts w:ascii="Times New Roman" w:hAnsi="Times New Roman" w:cs="Times New Roman"/>
                <w:b/>
              </w:rPr>
              <w:t>Définition et formule</w:t>
            </w:r>
          </w:p>
        </w:tc>
      </w:tr>
      <w:tr w:rsidR="00407916" w:rsidRPr="00407916" w:rsidTr="00EB5C7B">
        <w:trPr>
          <w:cantSplit/>
        </w:trPr>
        <w:tc>
          <w:tcPr>
            <w:tcW w:w="2552" w:type="dxa"/>
          </w:tcPr>
          <w:p w:rsidR="00E320A2" w:rsidRPr="00EB1FB1" w:rsidRDefault="0051793A" w:rsidP="00256AB6">
            <w:pPr>
              <w:rPr>
                <w:rFonts w:ascii="Times New Roman" w:hAnsi="Times New Roman" w:cs="Times New Roman"/>
                <w:sz w:val="20"/>
              </w:rPr>
            </w:pPr>
            <w:r w:rsidRPr="00EB1FB1">
              <w:rPr>
                <w:rFonts w:ascii="Times New Roman" w:hAnsi="Times New Roman" w:cs="Times New Roman"/>
                <w:sz w:val="20"/>
              </w:rPr>
              <w:t>Charges de personnel</w:t>
            </w:r>
          </w:p>
        </w:tc>
        <w:tc>
          <w:tcPr>
            <w:tcW w:w="1134" w:type="dxa"/>
          </w:tcPr>
          <w:p w:rsidR="00E320A2" w:rsidRPr="00EB1FB1" w:rsidRDefault="00C83CA4" w:rsidP="00C83CA4">
            <w:pPr>
              <w:rPr>
                <w:rFonts w:ascii="Times New Roman" w:hAnsi="Times New Roman" w:cs="Times New Roman"/>
                <w:sz w:val="20"/>
              </w:rPr>
            </w:pPr>
            <w:r>
              <w:rPr>
                <w:rFonts w:ascii="Times New Roman" w:hAnsi="Times New Roman" w:cs="Times New Roman"/>
                <w:sz w:val="20"/>
              </w:rPr>
              <w:t>R0010</w:t>
            </w:r>
            <w:r w:rsidR="00627CFB" w:rsidRPr="00EB1FB1">
              <w:rPr>
                <w:sz w:val="20"/>
              </w:rPr>
              <w:footnoteReference w:id="1"/>
            </w:r>
          </w:p>
        </w:tc>
        <w:tc>
          <w:tcPr>
            <w:tcW w:w="5494" w:type="dxa"/>
          </w:tcPr>
          <w:p w:rsidR="00E320A2" w:rsidRPr="00EB1FB1" w:rsidRDefault="003473C0" w:rsidP="00EB1FB1">
            <w:pPr>
              <w:rPr>
                <w:rFonts w:ascii="Times New Roman" w:hAnsi="Times New Roman" w:cs="Times New Roman"/>
                <w:sz w:val="20"/>
              </w:rPr>
            </w:pPr>
            <w:r w:rsidRPr="00EB1FB1">
              <w:rPr>
                <w:rFonts w:ascii="Times New Roman" w:hAnsi="Times New Roman" w:cs="Times New Roman"/>
                <w:sz w:val="20"/>
              </w:rPr>
              <w:t>Montant des charges de personnel</w:t>
            </w:r>
            <w:r w:rsidR="00EB1FB1">
              <w:rPr>
                <w:rFonts w:ascii="Times New Roman" w:hAnsi="Times New Roman" w:cs="Times New Roman"/>
                <w:sz w:val="20"/>
              </w:rPr>
              <w:t xml:space="preserve"> : </w:t>
            </w:r>
            <w:r w:rsidR="00EB1FB1" w:rsidRPr="00EB1FB1">
              <w:rPr>
                <w:rFonts w:ascii="Times New Roman" w:hAnsi="Times New Roman" w:cs="Times New Roman"/>
                <w:sz w:val="20"/>
              </w:rPr>
              <w:t xml:space="preserve">toutes les rémunérations du personnel </w:t>
            </w:r>
            <w:r w:rsidR="00EB1FB1">
              <w:rPr>
                <w:rFonts w:ascii="Times New Roman" w:hAnsi="Times New Roman" w:cs="Times New Roman"/>
                <w:sz w:val="20"/>
              </w:rPr>
              <w:t xml:space="preserve">(salaires et traitements, </w:t>
            </w:r>
            <w:r w:rsidR="007F48B5">
              <w:rPr>
                <w:rFonts w:ascii="Times New Roman" w:hAnsi="Times New Roman" w:cs="Times New Roman"/>
                <w:sz w:val="20"/>
              </w:rPr>
              <w:t xml:space="preserve">y compris les commissions versées au personnel commercial, </w:t>
            </w:r>
            <w:r w:rsidR="00EB1FB1">
              <w:rPr>
                <w:rFonts w:ascii="Times New Roman" w:hAnsi="Times New Roman" w:cs="Times New Roman"/>
                <w:sz w:val="20"/>
              </w:rPr>
              <w:t>indemnités des congés payés, etc.) ainsi que les charges sociales afférentes</w:t>
            </w:r>
            <w:r w:rsidR="00E320A2" w:rsidRPr="00EB1FB1">
              <w:rPr>
                <w:rFonts w:ascii="Times New Roman" w:hAnsi="Times New Roman" w:cs="Times New Roman"/>
                <w:sz w:val="20"/>
              </w:rPr>
              <w:t>.</w:t>
            </w:r>
          </w:p>
        </w:tc>
      </w:tr>
      <w:tr w:rsidR="00407916" w:rsidRPr="00407916" w:rsidTr="00EB5C7B">
        <w:trPr>
          <w:cantSplit/>
        </w:trPr>
        <w:tc>
          <w:tcPr>
            <w:tcW w:w="2552" w:type="dxa"/>
          </w:tcPr>
          <w:p w:rsidR="00E320A2" w:rsidRPr="00EB1FB1" w:rsidRDefault="0051793A" w:rsidP="00256AB6">
            <w:pPr>
              <w:rPr>
                <w:rFonts w:ascii="Times New Roman" w:hAnsi="Times New Roman" w:cs="Times New Roman"/>
                <w:sz w:val="20"/>
              </w:rPr>
            </w:pPr>
            <w:r w:rsidRPr="00EB1FB1">
              <w:rPr>
                <w:rFonts w:ascii="Times New Roman" w:hAnsi="Times New Roman" w:cs="Times New Roman"/>
                <w:sz w:val="20"/>
              </w:rPr>
              <w:t>Impôts et taxes</w:t>
            </w:r>
          </w:p>
        </w:tc>
        <w:tc>
          <w:tcPr>
            <w:tcW w:w="1134" w:type="dxa"/>
          </w:tcPr>
          <w:p w:rsidR="00E320A2" w:rsidRPr="00EB1FB1" w:rsidRDefault="00C83CA4" w:rsidP="00000E78">
            <w:pPr>
              <w:rPr>
                <w:rFonts w:ascii="Times New Roman" w:hAnsi="Times New Roman" w:cs="Times New Roman"/>
                <w:sz w:val="20"/>
              </w:rPr>
            </w:pPr>
            <w:r>
              <w:rPr>
                <w:rFonts w:ascii="Times New Roman" w:hAnsi="Times New Roman" w:cs="Times New Roman"/>
                <w:sz w:val="20"/>
              </w:rPr>
              <w:t>R0020</w:t>
            </w:r>
          </w:p>
        </w:tc>
        <w:tc>
          <w:tcPr>
            <w:tcW w:w="5494" w:type="dxa"/>
          </w:tcPr>
          <w:p w:rsidR="00E320A2" w:rsidRPr="00EB1FB1" w:rsidRDefault="00E320A2" w:rsidP="007F48B5">
            <w:pPr>
              <w:rPr>
                <w:rFonts w:ascii="Times New Roman" w:hAnsi="Times New Roman" w:cs="Times New Roman"/>
                <w:sz w:val="20"/>
              </w:rPr>
            </w:pPr>
            <w:r w:rsidRPr="00EB1FB1">
              <w:rPr>
                <w:rFonts w:ascii="Times New Roman" w:hAnsi="Times New Roman" w:cs="Times New Roman"/>
                <w:sz w:val="20"/>
              </w:rPr>
              <w:t xml:space="preserve">Montant </w:t>
            </w:r>
            <w:r w:rsidR="003473C0" w:rsidRPr="00EB1FB1">
              <w:rPr>
                <w:rFonts w:ascii="Times New Roman" w:hAnsi="Times New Roman" w:cs="Times New Roman"/>
                <w:sz w:val="20"/>
              </w:rPr>
              <w:t xml:space="preserve">des </w:t>
            </w:r>
            <w:r w:rsidR="00F2138A" w:rsidRPr="00EB1FB1">
              <w:rPr>
                <w:rFonts w:ascii="Times New Roman" w:hAnsi="Times New Roman" w:cs="Times New Roman"/>
                <w:sz w:val="20"/>
              </w:rPr>
              <w:t>impôts</w:t>
            </w:r>
            <w:r w:rsidR="007F48B5">
              <w:rPr>
                <w:rFonts w:ascii="Times New Roman" w:hAnsi="Times New Roman" w:cs="Times New Roman"/>
                <w:sz w:val="20"/>
              </w:rPr>
              <w:t>,</w:t>
            </w:r>
            <w:r w:rsidR="00F2138A" w:rsidRPr="00EB1FB1">
              <w:rPr>
                <w:rFonts w:ascii="Times New Roman" w:hAnsi="Times New Roman" w:cs="Times New Roman"/>
                <w:sz w:val="20"/>
              </w:rPr>
              <w:t xml:space="preserve"> taxes</w:t>
            </w:r>
            <w:r w:rsidR="00EB1FB1">
              <w:rPr>
                <w:rFonts w:ascii="Times New Roman" w:hAnsi="Times New Roman" w:cs="Times New Roman"/>
                <w:sz w:val="20"/>
              </w:rPr>
              <w:t xml:space="preserve"> et versements assimilés </w:t>
            </w:r>
            <w:r w:rsidR="003944BA">
              <w:rPr>
                <w:rFonts w:ascii="Times New Roman" w:hAnsi="Times New Roman" w:cs="Times New Roman"/>
                <w:sz w:val="20"/>
              </w:rPr>
              <w:t xml:space="preserve">(sauf </w:t>
            </w:r>
            <w:r w:rsidR="00EB1FB1">
              <w:rPr>
                <w:rFonts w:ascii="Times New Roman" w:hAnsi="Times New Roman" w:cs="Times New Roman"/>
                <w:sz w:val="20"/>
              </w:rPr>
              <w:t xml:space="preserve">impôt sur </w:t>
            </w:r>
            <w:r w:rsidR="003944BA">
              <w:rPr>
                <w:rFonts w:ascii="Times New Roman" w:hAnsi="Times New Roman" w:cs="Times New Roman"/>
                <w:sz w:val="20"/>
              </w:rPr>
              <w:t xml:space="preserve">les </w:t>
            </w:r>
            <w:r w:rsidR="00EB1FB1">
              <w:rPr>
                <w:rFonts w:ascii="Times New Roman" w:hAnsi="Times New Roman" w:cs="Times New Roman"/>
                <w:sz w:val="20"/>
              </w:rPr>
              <w:t>bénéfices</w:t>
            </w:r>
            <w:r w:rsidR="003944BA">
              <w:rPr>
                <w:rFonts w:ascii="Times New Roman" w:hAnsi="Times New Roman" w:cs="Times New Roman"/>
                <w:sz w:val="20"/>
              </w:rPr>
              <w:t>)</w:t>
            </w:r>
            <w:r w:rsidRPr="00EB1FB1">
              <w:rPr>
                <w:rFonts w:ascii="Times New Roman" w:hAnsi="Times New Roman" w:cs="Times New Roman"/>
                <w:sz w:val="20"/>
              </w:rPr>
              <w:t>.</w:t>
            </w:r>
          </w:p>
        </w:tc>
      </w:tr>
      <w:tr w:rsidR="00407916" w:rsidRPr="00407916" w:rsidTr="00EB5C7B">
        <w:trPr>
          <w:cantSplit/>
        </w:trPr>
        <w:tc>
          <w:tcPr>
            <w:tcW w:w="2552" w:type="dxa"/>
          </w:tcPr>
          <w:p w:rsidR="00E320A2" w:rsidRPr="00EB1FB1" w:rsidRDefault="0051793A" w:rsidP="00256AB6">
            <w:pPr>
              <w:pStyle w:val="Paragraphedeliste1"/>
              <w:ind w:left="0"/>
              <w:jc w:val="left"/>
              <w:rPr>
                <w:sz w:val="20"/>
              </w:rPr>
            </w:pPr>
            <w:r w:rsidRPr="00EB1FB1">
              <w:rPr>
                <w:sz w:val="20"/>
              </w:rPr>
              <w:lastRenderedPageBreak/>
              <w:t>Commissions</w:t>
            </w:r>
          </w:p>
        </w:tc>
        <w:tc>
          <w:tcPr>
            <w:tcW w:w="1134" w:type="dxa"/>
          </w:tcPr>
          <w:p w:rsidR="00E320A2" w:rsidRPr="00EB1FB1" w:rsidRDefault="00C83CA4" w:rsidP="00000E78">
            <w:pPr>
              <w:rPr>
                <w:rFonts w:ascii="Times New Roman" w:hAnsi="Times New Roman" w:cs="Times New Roman"/>
                <w:sz w:val="20"/>
              </w:rPr>
            </w:pPr>
            <w:r>
              <w:rPr>
                <w:rFonts w:ascii="Times New Roman" w:hAnsi="Times New Roman" w:cs="Times New Roman"/>
                <w:sz w:val="20"/>
              </w:rPr>
              <w:t>R0030</w:t>
            </w:r>
          </w:p>
        </w:tc>
        <w:tc>
          <w:tcPr>
            <w:tcW w:w="5494" w:type="dxa"/>
          </w:tcPr>
          <w:p w:rsidR="00E320A2" w:rsidRPr="00EB1FB1" w:rsidRDefault="00E320A2" w:rsidP="00256AB6">
            <w:pPr>
              <w:rPr>
                <w:rFonts w:ascii="Times New Roman" w:hAnsi="Times New Roman" w:cs="Times New Roman"/>
                <w:sz w:val="20"/>
              </w:rPr>
            </w:pPr>
            <w:r w:rsidRPr="00EB1FB1">
              <w:rPr>
                <w:rFonts w:ascii="Times New Roman" w:hAnsi="Times New Roman" w:cs="Times New Roman"/>
                <w:sz w:val="20"/>
              </w:rPr>
              <w:t xml:space="preserve">Montant des </w:t>
            </w:r>
            <w:r w:rsidR="00F2138A" w:rsidRPr="00EB1FB1">
              <w:rPr>
                <w:rFonts w:ascii="Times New Roman" w:hAnsi="Times New Roman" w:cs="Times New Roman"/>
                <w:sz w:val="20"/>
              </w:rPr>
              <w:t>charges correspondant aux commissions</w:t>
            </w:r>
            <w:r w:rsidR="007F48B5">
              <w:rPr>
                <w:rFonts w:ascii="Times New Roman" w:hAnsi="Times New Roman" w:cs="Times New Roman"/>
                <w:sz w:val="20"/>
              </w:rPr>
              <w:t xml:space="preserve"> autres que celles du personnel commercial comprises dans la ligne 1 ci-dessus</w:t>
            </w:r>
            <w:r w:rsidRPr="00EB1FB1">
              <w:rPr>
                <w:rFonts w:ascii="Times New Roman" w:hAnsi="Times New Roman" w:cs="Times New Roman"/>
                <w:sz w:val="20"/>
              </w:rPr>
              <w:t>.</w:t>
            </w:r>
          </w:p>
          <w:p w:rsidR="003473C0" w:rsidRPr="00EB1FB1" w:rsidRDefault="003473C0" w:rsidP="00C83CA4">
            <w:pPr>
              <w:rPr>
                <w:rFonts w:ascii="Times New Roman" w:hAnsi="Times New Roman" w:cs="Times New Roman"/>
                <w:sz w:val="20"/>
              </w:rPr>
            </w:pPr>
            <w:r w:rsidRPr="00EB1FB1">
              <w:rPr>
                <w:rFonts w:ascii="Times New Roman" w:hAnsi="Times New Roman" w:cs="Times New Roman"/>
                <w:sz w:val="20"/>
              </w:rPr>
              <w:t xml:space="preserve">Correspond à la somme des montants enregistrés en lignes </w:t>
            </w:r>
            <w:r w:rsidR="00C83CA4">
              <w:rPr>
                <w:rFonts w:ascii="Times New Roman" w:hAnsi="Times New Roman" w:cs="Times New Roman"/>
                <w:sz w:val="20"/>
              </w:rPr>
              <w:t>R0040</w:t>
            </w:r>
            <w:r w:rsidRPr="00EB1FB1">
              <w:rPr>
                <w:rFonts w:ascii="Times New Roman" w:hAnsi="Times New Roman" w:cs="Times New Roman"/>
                <w:sz w:val="20"/>
              </w:rPr>
              <w:t xml:space="preserve"> et </w:t>
            </w:r>
            <w:r w:rsidR="00C83CA4">
              <w:rPr>
                <w:rFonts w:ascii="Times New Roman" w:hAnsi="Times New Roman" w:cs="Times New Roman"/>
                <w:sz w:val="20"/>
              </w:rPr>
              <w:t>R0050</w:t>
            </w:r>
            <w:r w:rsidRPr="00EB1FB1">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3473C0">
            <w:pPr>
              <w:pStyle w:val="Paragraphedeliste1"/>
              <w:ind w:left="360"/>
              <w:jc w:val="left"/>
              <w:rPr>
                <w:sz w:val="20"/>
              </w:rPr>
            </w:pPr>
            <w:r w:rsidRPr="00EB1FB1">
              <w:rPr>
                <w:sz w:val="20"/>
              </w:rPr>
              <w:t>dont commissions aux intermédiaires</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R0040</w:t>
            </w:r>
          </w:p>
        </w:tc>
        <w:tc>
          <w:tcPr>
            <w:tcW w:w="5494" w:type="dxa"/>
          </w:tcPr>
          <w:p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commissions aux intermédiaires</w:t>
            </w:r>
            <w:r>
              <w:rPr>
                <w:rFonts w:ascii="Times New Roman" w:hAnsi="Times New Roman" w:cs="Times New Roman"/>
                <w:sz w:val="20"/>
              </w:rPr>
              <w:t xml:space="preserve"> d’assurance</w:t>
            </w:r>
            <w:r w:rsidRPr="00EB1FB1">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3473C0">
            <w:pPr>
              <w:pStyle w:val="Paragraphedeliste1"/>
              <w:ind w:left="360"/>
              <w:jc w:val="left"/>
              <w:rPr>
                <w:sz w:val="20"/>
              </w:rPr>
            </w:pPr>
            <w:r w:rsidRPr="00EB1FB1">
              <w:rPr>
                <w:sz w:val="20"/>
              </w:rPr>
              <w:t>dont autres commissions</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R0050</w:t>
            </w:r>
          </w:p>
        </w:tc>
        <w:tc>
          <w:tcPr>
            <w:tcW w:w="5494" w:type="dxa"/>
          </w:tcPr>
          <w:p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autres commissions</w:t>
            </w:r>
            <w:r>
              <w:rPr>
                <w:rFonts w:ascii="Times New Roman" w:hAnsi="Times New Roman" w:cs="Times New Roman"/>
                <w:sz w:val="20"/>
              </w:rPr>
              <w:t xml:space="preserve"> (commissions au titre de la gestion d’actif, commissions de gestion versées aux prestataires autres qu’intermédiaires d’assurance,…)</w:t>
            </w:r>
            <w:r w:rsidRPr="00EB1FB1">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Achats et autres charges externes</w:t>
            </w:r>
          </w:p>
        </w:tc>
        <w:tc>
          <w:tcPr>
            <w:tcW w:w="1134" w:type="dxa"/>
          </w:tcPr>
          <w:p w:rsidR="00C83CA4" w:rsidRPr="00EB1FB1" w:rsidRDefault="00C83CA4" w:rsidP="0040646D">
            <w:pPr>
              <w:rPr>
                <w:rFonts w:ascii="Times New Roman" w:hAnsi="Times New Roman" w:cs="Times New Roman"/>
                <w:sz w:val="20"/>
              </w:rPr>
            </w:pPr>
            <w:r>
              <w:rPr>
                <w:rFonts w:ascii="Times New Roman" w:hAnsi="Times New Roman" w:cs="Times New Roman"/>
                <w:sz w:val="20"/>
              </w:rPr>
              <w:t>R0060</w:t>
            </w:r>
          </w:p>
        </w:tc>
        <w:tc>
          <w:tcPr>
            <w:tcW w:w="5494" w:type="dxa"/>
          </w:tcPr>
          <w:p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achats et autres charges externes.</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Amortissements et provisions</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R0070</w:t>
            </w:r>
          </w:p>
        </w:tc>
        <w:tc>
          <w:tcPr>
            <w:tcW w:w="5494" w:type="dxa"/>
          </w:tcPr>
          <w:p w:rsidR="00C83CA4" w:rsidRDefault="00C83CA4" w:rsidP="00D66C07">
            <w:pPr>
              <w:rPr>
                <w:rFonts w:ascii="Times New Roman" w:hAnsi="Times New Roman" w:cs="Times New Roman"/>
                <w:sz w:val="20"/>
              </w:rPr>
            </w:pPr>
            <w:r w:rsidRPr="00D66C07">
              <w:rPr>
                <w:rFonts w:ascii="Times New Roman" w:hAnsi="Times New Roman" w:cs="Times New Roman"/>
                <w:sz w:val="20"/>
              </w:rPr>
              <w:t xml:space="preserve">Montant des </w:t>
            </w:r>
            <w:r>
              <w:rPr>
                <w:rFonts w:ascii="Times New Roman" w:hAnsi="Times New Roman" w:cs="Times New Roman"/>
                <w:sz w:val="20"/>
              </w:rPr>
              <w:t>charges</w:t>
            </w:r>
            <w:r w:rsidRPr="00D66C07">
              <w:rPr>
                <w:rFonts w:ascii="Times New Roman" w:hAnsi="Times New Roman" w:cs="Times New Roman"/>
                <w:sz w:val="20"/>
              </w:rPr>
              <w:t xml:space="preserve"> d’amortissements et provisions </w:t>
            </w:r>
            <w:r>
              <w:rPr>
                <w:rFonts w:ascii="Times New Roman" w:hAnsi="Times New Roman" w:cs="Times New Roman"/>
                <w:sz w:val="20"/>
              </w:rPr>
              <w:t>incluses dans les frais généraux (par exemple, amortissements des actifs corporels d’exploitation, dotations aux provisions pour litiges avec les salariés, etc.).</w:t>
            </w:r>
          </w:p>
          <w:p w:rsidR="00C83CA4" w:rsidRDefault="00C83CA4" w:rsidP="00D66C07">
            <w:pPr>
              <w:rPr>
                <w:rFonts w:ascii="Times New Roman" w:hAnsi="Times New Roman" w:cs="Times New Roman"/>
                <w:sz w:val="20"/>
              </w:rPr>
            </w:pPr>
            <w:r>
              <w:rPr>
                <w:rFonts w:ascii="Times New Roman" w:hAnsi="Times New Roman" w:cs="Times New Roman"/>
                <w:sz w:val="20"/>
              </w:rPr>
              <w:t>Ce montant n’inclut pas :</w:t>
            </w:r>
          </w:p>
          <w:p w:rsidR="00C83CA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 xml:space="preserve">les dotations aux </w:t>
            </w:r>
            <w:r w:rsidRPr="00D43174">
              <w:rPr>
                <w:rFonts w:ascii="Times New Roman" w:hAnsi="Times New Roman" w:cs="Times New Roman"/>
                <w:sz w:val="20"/>
              </w:rPr>
              <w:t xml:space="preserve">provisions techniques </w:t>
            </w:r>
            <w:r>
              <w:rPr>
                <w:rFonts w:ascii="Times New Roman" w:hAnsi="Times New Roman" w:cs="Times New Roman"/>
                <w:sz w:val="20"/>
              </w:rPr>
              <w:t>d’assurance,</w:t>
            </w:r>
          </w:p>
          <w:p w:rsidR="00C83CA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 xml:space="preserve">les dotations aux </w:t>
            </w:r>
            <w:r w:rsidRPr="00D43174">
              <w:rPr>
                <w:rFonts w:ascii="Times New Roman" w:hAnsi="Times New Roman" w:cs="Times New Roman"/>
                <w:sz w:val="20"/>
              </w:rPr>
              <w:t xml:space="preserve">provisions pour dépréciation des actifs financiers, </w:t>
            </w:r>
          </w:p>
          <w:p w:rsidR="00C83CA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 xml:space="preserve">les </w:t>
            </w:r>
            <w:r w:rsidRPr="00D43174">
              <w:rPr>
                <w:rFonts w:ascii="Times New Roman" w:hAnsi="Times New Roman" w:cs="Times New Roman"/>
                <w:sz w:val="20"/>
              </w:rPr>
              <w:t>amortissements des placeme</w:t>
            </w:r>
            <w:r>
              <w:rPr>
                <w:rFonts w:ascii="Times New Roman" w:hAnsi="Times New Roman" w:cs="Times New Roman"/>
                <w:sz w:val="20"/>
              </w:rPr>
              <w:t>nts immobiliers,</w:t>
            </w:r>
          </w:p>
          <w:p w:rsidR="00C83CA4" w:rsidRPr="00D4317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les dotations aux provisions enregistrées dans</w:t>
            </w:r>
            <w:r w:rsidRPr="00D43174">
              <w:rPr>
                <w:rFonts w:ascii="Times New Roman" w:hAnsi="Times New Roman" w:cs="Times New Roman"/>
                <w:sz w:val="20"/>
              </w:rPr>
              <w:t xml:space="preserve"> le résultat exceptionnel.</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Autres charges de gestion courante</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R0080</w:t>
            </w:r>
          </w:p>
        </w:tc>
        <w:tc>
          <w:tcPr>
            <w:tcW w:w="5494" w:type="dxa"/>
          </w:tcPr>
          <w:p w:rsidR="00C83CA4" w:rsidRPr="00D66C07" w:rsidRDefault="00C83CA4" w:rsidP="00C83CA4">
            <w:pPr>
              <w:rPr>
                <w:rFonts w:ascii="Times New Roman" w:hAnsi="Times New Roman" w:cs="Times New Roman"/>
                <w:sz w:val="20"/>
              </w:rPr>
            </w:pPr>
            <w:r w:rsidRPr="00D66C07">
              <w:rPr>
                <w:rFonts w:ascii="Times New Roman" w:hAnsi="Times New Roman" w:cs="Times New Roman"/>
                <w:sz w:val="20"/>
              </w:rPr>
              <w:t xml:space="preserve">Montant des autres </w:t>
            </w:r>
            <w:r>
              <w:rPr>
                <w:rFonts w:ascii="Times New Roman" w:hAnsi="Times New Roman" w:cs="Times New Roman"/>
                <w:sz w:val="20"/>
              </w:rPr>
              <w:t>frais généraux</w:t>
            </w:r>
            <w:r w:rsidRPr="00D66C07">
              <w:rPr>
                <w:rFonts w:ascii="Times New Roman" w:hAnsi="Times New Roman" w:cs="Times New Roman"/>
                <w:sz w:val="20"/>
              </w:rPr>
              <w:t xml:space="preserve"> non reportés dans les lignes </w:t>
            </w:r>
            <w:r>
              <w:rPr>
                <w:rFonts w:ascii="Times New Roman" w:hAnsi="Times New Roman" w:cs="Times New Roman"/>
                <w:sz w:val="20"/>
              </w:rPr>
              <w:t>R0010</w:t>
            </w:r>
            <w:r w:rsidRPr="00D66C07">
              <w:rPr>
                <w:rFonts w:ascii="Times New Roman" w:hAnsi="Times New Roman" w:cs="Times New Roman"/>
                <w:sz w:val="20"/>
              </w:rPr>
              <w:t xml:space="preserve"> à </w:t>
            </w:r>
            <w:r>
              <w:rPr>
                <w:rFonts w:ascii="Times New Roman" w:hAnsi="Times New Roman" w:cs="Times New Roman"/>
                <w:sz w:val="20"/>
              </w:rPr>
              <w:t>R0080</w:t>
            </w:r>
            <w:r w:rsidRPr="00D66C07">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Total</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R0090</w:t>
            </w:r>
          </w:p>
        </w:tc>
        <w:tc>
          <w:tcPr>
            <w:tcW w:w="5494" w:type="dxa"/>
          </w:tcPr>
          <w:p w:rsidR="00C83CA4" w:rsidRPr="00EB1FB1" w:rsidRDefault="00C83CA4" w:rsidP="008434C2">
            <w:pPr>
              <w:rPr>
                <w:rFonts w:ascii="Times New Roman" w:hAnsi="Times New Roman" w:cs="Times New Roman"/>
                <w:sz w:val="20"/>
              </w:rPr>
            </w:pPr>
            <w:r w:rsidRPr="00EB1FB1">
              <w:rPr>
                <w:rFonts w:ascii="Times New Roman" w:hAnsi="Times New Roman" w:cs="Times New Roman"/>
                <w:sz w:val="20"/>
              </w:rPr>
              <w:t>Total des charges par nature.</w:t>
            </w:r>
          </w:p>
          <w:p w:rsidR="00C83CA4" w:rsidRPr="00EB1FB1" w:rsidRDefault="00C83CA4" w:rsidP="00FC5B50">
            <w:pPr>
              <w:rPr>
                <w:rFonts w:ascii="Times New Roman" w:hAnsi="Times New Roman" w:cs="Times New Roman"/>
                <w:sz w:val="20"/>
              </w:rPr>
            </w:pPr>
            <w:r w:rsidRPr="00EB1FB1">
              <w:rPr>
                <w:rFonts w:ascii="Times New Roman" w:hAnsi="Times New Roman" w:cs="Times New Roman"/>
                <w:sz w:val="20"/>
              </w:rPr>
              <w:t xml:space="preserve">Correspond à la somme des montants enregistrés en lignes </w:t>
            </w:r>
            <w:r>
              <w:rPr>
                <w:rFonts w:ascii="Times New Roman" w:hAnsi="Times New Roman" w:cs="Times New Roman"/>
                <w:sz w:val="20"/>
              </w:rPr>
              <w:t>R0010</w:t>
            </w:r>
            <w:r w:rsidRPr="00EB1FB1">
              <w:rPr>
                <w:rFonts w:ascii="Times New Roman" w:hAnsi="Times New Roman" w:cs="Times New Roman"/>
                <w:sz w:val="20"/>
              </w:rPr>
              <w:t xml:space="preserve"> à </w:t>
            </w:r>
            <w:r w:rsidR="00FC5B50">
              <w:rPr>
                <w:rFonts w:ascii="Times New Roman" w:hAnsi="Times New Roman" w:cs="Times New Roman"/>
                <w:sz w:val="20"/>
              </w:rPr>
              <w:t>R0030 et R0060 à R0080</w:t>
            </w:r>
            <w:r w:rsidRPr="00EB1FB1">
              <w:rPr>
                <w:rFonts w:ascii="Times New Roman" w:hAnsi="Times New Roman" w:cs="Times New Roman"/>
                <w:sz w:val="20"/>
              </w:rPr>
              <w:t>.</w:t>
            </w:r>
          </w:p>
        </w:tc>
      </w:tr>
    </w:tbl>
    <w:p w:rsidR="00E320A2" w:rsidRDefault="00E320A2" w:rsidP="006A1D92">
      <w:pPr>
        <w:pStyle w:val="Paragraphedeliste"/>
        <w:spacing w:after="0" w:line="240" w:lineRule="auto"/>
        <w:rPr>
          <w:rFonts w:ascii="Times New Roman" w:hAnsi="Times New Roman" w:cs="Times New Roman"/>
          <w:b/>
          <w:sz w:val="28"/>
          <w:szCs w:val="28"/>
          <w:u w:val="single"/>
        </w:rPr>
      </w:pPr>
    </w:p>
    <w:p w:rsidR="00407916" w:rsidRPr="002B48F3" w:rsidRDefault="00407916" w:rsidP="006A1D92">
      <w:pPr>
        <w:pStyle w:val="Paragraphedeliste"/>
        <w:spacing w:after="0" w:line="240" w:lineRule="auto"/>
        <w:rPr>
          <w:rFonts w:ascii="Times New Roman" w:hAnsi="Times New Roman" w:cs="Times New Roman"/>
          <w:b/>
          <w:sz w:val="28"/>
          <w:szCs w:val="28"/>
          <w:u w:val="single"/>
        </w:rPr>
      </w:pPr>
    </w:p>
    <w:p w:rsidR="002B48F3" w:rsidRPr="002B48F3" w:rsidRDefault="002B48F3"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 contrôles</w:t>
      </w:r>
    </w:p>
    <w:p w:rsidR="002B48F3" w:rsidRPr="002B48F3" w:rsidRDefault="002B48F3" w:rsidP="005F618B">
      <w:pPr>
        <w:spacing w:after="0"/>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127"/>
        <w:gridCol w:w="2693"/>
        <w:gridCol w:w="4394"/>
      </w:tblGrid>
      <w:tr w:rsidR="002B48F3" w:rsidRPr="002B48F3" w:rsidTr="00DF0459">
        <w:tc>
          <w:tcPr>
            <w:tcW w:w="2127"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Intitulé</w:t>
            </w:r>
          </w:p>
        </w:tc>
        <w:tc>
          <w:tcPr>
            <w:tcW w:w="2693"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4394"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2B48F3" w:rsidRPr="002B48F3" w:rsidTr="00DF0459">
        <w:tc>
          <w:tcPr>
            <w:tcW w:w="2127" w:type="dxa"/>
          </w:tcPr>
          <w:p w:rsidR="002B48F3" w:rsidRPr="002B48F3" w:rsidRDefault="002B48F3" w:rsidP="00627CFB">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w:t>
            </w:r>
            <w:r w:rsidR="00627CFB">
              <w:rPr>
                <w:rFonts w:ascii="Times New Roman" w:hAnsi="Times New Roman" w:cs="Times New Roman"/>
                <w:sz w:val="20"/>
              </w:rPr>
              <w:t>montant</w:t>
            </w:r>
            <w:r w:rsidRPr="002B48F3">
              <w:rPr>
                <w:rFonts w:ascii="Times New Roman" w:hAnsi="Times New Roman" w:cs="Times New Roman"/>
                <w:sz w:val="20"/>
              </w:rPr>
              <w:t xml:space="preserve"> des </w:t>
            </w:r>
            <w:r w:rsidR="00627CFB">
              <w:rPr>
                <w:rFonts w:ascii="Times New Roman" w:hAnsi="Times New Roman" w:cs="Times New Roman"/>
                <w:sz w:val="20"/>
              </w:rPr>
              <w:t>charges de personnel</w:t>
            </w:r>
            <w:r w:rsidRPr="002B48F3">
              <w:rPr>
                <w:rFonts w:ascii="Times New Roman" w:hAnsi="Times New Roman" w:cs="Times New Roman"/>
                <w:sz w:val="20"/>
              </w:rPr>
              <w:t xml:space="preserve"> dans l’état </w:t>
            </w:r>
          </w:p>
        </w:tc>
        <w:tc>
          <w:tcPr>
            <w:tcW w:w="2693" w:type="dxa"/>
          </w:tcPr>
          <w:p w:rsidR="002B48F3" w:rsidRPr="002B48F3" w:rsidRDefault="00C83CA4" w:rsidP="00256AB6">
            <w:pPr>
              <w:rPr>
                <w:rFonts w:ascii="Times New Roman" w:hAnsi="Times New Roman" w:cs="Times New Roman"/>
                <w:sz w:val="20"/>
              </w:rPr>
            </w:pPr>
            <w:r>
              <w:rPr>
                <w:rFonts w:ascii="Times New Roman" w:hAnsi="Times New Roman" w:cs="Times New Roman"/>
                <w:sz w:val="20"/>
              </w:rPr>
              <w:t>R0010/C0010</w:t>
            </w:r>
            <w:r w:rsidR="00407916">
              <w:rPr>
                <w:rFonts w:ascii="Times New Roman" w:hAnsi="Times New Roman" w:cs="Times New Roman"/>
                <w:sz w:val="20"/>
              </w:rPr>
              <w:t xml:space="preserve">, </w:t>
            </w:r>
            <w:r>
              <w:rPr>
                <w:rFonts w:ascii="Times New Roman" w:hAnsi="Times New Roman" w:cs="Times New Roman"/>
                <w:sz w:val="20"/>
              </w:rPr>
              <w:t>R0010/C0020</w:t>
            </w:r>
            <w:r w:rsidR="002B48F3" w:rsidRPr="002B48F3">
              <w:rPr>
                <w:rFonts w:ascii="Times New Roman" w:hAnsi="Times New Roman" w:cs="Times New Roman"/>
                <w:sz w:val="20"/>
              </w:rPr>
              <w:t xml:space="preserve"> (premier tableau), </w:t>
            </w:r>
          </w:p>
          <w:p w:rsidR="002B48F3" w:rsidRPr="002B48F3" w:rsidRDefault="00DF0459" w:rsidP="00DF0459">
            <w:pPr>
              <w:rPr>
                <w:rFonts w:ascii="Times New Roman" w:hAnsi="Times New Roman" w:cs="Times New Roman"/>
                <w:sz w:val="20"/>
              </w:rPr>
            </w:pPr>
            <w:r>
              <w:rPr>
                <w:rFonts w:ascii="Times New Roman" w:hAnsi="Times New Roman" w:cs="Times New Roman"/>
                <w:sz w:val="20"/>
              </w:rPr>
              <w:t>R0220/C0050</w:t>
            </w:r>
            <w:r w:rsidR="00A23908">
              <w:rPr>
                <w:rFonts w:ascii="Times New Roman" w:hAnsi="Times New Roman" w:cs="Times New Roman"/>
                <w:sz w:val="20"/>
              </w:rPr>
              <w:t>,</w:t>
            </w:r>
            <w:r w:rsidR="00407916">
              <w:rPr>
                <w:rFonts w:ascii="Times New Roman" w:hAnsi="Times New Roman" w:cs="Times New Roman"/>
                <w:sz w:val="20"/>
              </w:rPr>
              <w:t xml:space="preserve"> </w:t>
            </w:r>
            <w:r>
              <w:rPr>
                <w:rFonts w:ascii="Times New Roman" w:hAnsi="Times New Roman" w:cs="Times New Roman"/>
                <w:sz w:val="20"/>
              </w:rPr>
              <w:t>R0220/C0060</w:t>
            </w:r>
            <w:r w:rsidR="002B48F3" w:rsidRPr="002B48F3">
              <w:rPr>
                <w:rFonts w:ascii="Times New Roman" w:hAnsi="Times New Roman" w:cs="Times New Roman"/>
                <w:sz w:val="20"/>
              </w:rPr>
              <w:t xml:space="preserve"> (</w:t>
            </w:r>
            <w:r w:rsidR="00A23908">
              <w:rPr>
                <w:rFonts w:ascii="Times New Roman" w:hAnsi="Times New Roman" w:cs="Times New Roman"/>
                <w:sz w:val="20"/>
              </w:rPr>
              <w:t>trois</w:t>
            </w:r>
            <w:r w:rsidR="002B48F3" w:rsidRPr="002B48F3">
              <w:rPr>
                <w:rFonts w:ascii="Times New Roman" w:hAnsi="Times New Roman" w:cs="Times New Roman"/>
                <w:sz w:val="20"/>
              </w:rPr>
              <w:t>ième tableau)</w:t>
            </w:r>
          </w:p>
        </w:tc>
        <w:tc>
          <w:tcPr>
            <w:tcW w:w="4394" w:type="dxa"/>
          </w:tcPr>
          <w:p w:rsidR="002B48F3" w:rsidRPr="002B48F3" w:rsidRDefault="002B48F3" w:rsidP="00256AB6">
            <w:pPr>
              <w:snapToGrid w:val="0"/>
              <w:rPr>
                <w:rFonts w:ascii="Times New Roman" w:hAnsi="Times New Roman" w:cs="Times New Roman"/>
                <w:sz w:val="20"/>
              </w:rPr>
            </w:pPr>
            <w:r w:rsidRPr="002B48F3">
              <w:rPr>
                <w:rFonts w:ascii="Times New Roman" w:hAnsi="Times New Roman" w:cs="Times New Roman"/>
                <w:sz w:val="20"/>
              </w:rPr>
              <w:t xml:space="preserve">Le </w:t>
            </w:r>
            <w:r w:rsidR="00A23908">
              <w:rPr>
                <w:rFonts w:ascii="Times New Roman" w:hAnsi="Times New Roman" w:cs="Times New Roman"/>
                <w:sz w:val="20"/>
              </w:rPr>
              <w:t>montant</w:t>
            </w:r>
            <w:r w:rsidRPr="002B48F3">
              <w:rPr>
                <w:rFonts w:ascii="Times New Roman" w:hAnsi="Times New Roman" w:cs="Times New Roman"/>
                <w:sz w:val="20"/>
              </w:rPr>
              <w:t xml:space="preserve"> des </w:t>
            </w:r>
            <w:r w:rsidR="00A23908">
              <w:rPr>
                <w:rFonts w:ascii="Times New Roman" w:hAnsi="Times New Roman" w:cs="Times New Roman"/>
                <w:sz w:val="20"/>
              </w:rPr>
              <w:t>charges de personnel</w:t>
            </w:r>
            <w:r w:rsidRPr="002B48F3">
              <w:rPr>
                <w:rFonts w:ascii="Times New Roman" w:hAnsi="Times New Roman" w:cs="Times New Roman"/>
                <w:sz w:val="20"/>
              </w:rPr>
              <w:t xml:space="preserve"> dans le premier tableau est égal </w:t>
            </w:r>
            <w:r w:rsidR="00C02AD7">
              <w:rPr>
                <w:rFonts w:ascii="Times New Roman" w:hAnsi="Times New Roman" w:cs="Times New Roman"/>
                <w:sz w:val="20"/>
              </w:rPr>
              <w:t xml:space="preserve">à </w:t>
            </w:r>
            <w:r w:rsidR="00A23908">
              <w:rPr>
                <w:rFonts w:ascii="Times New Roman" w:hAnsi="Times New Roman" w:cs="Times New Roman"/>
                <w:sz w:val="20"/>
              </w:rPr>
              <w:t>celui figurant</w:t>
            </w:r>
            <w:r w:rsidRPr="002B48F3">
              <w:rPr>
                <w:rFonts w:ascii="Times New Roman" w:hAnsi="Times New Roman" w:cs="Times New Roman"/>
                <w:sz w:val="20"/>
              </w:rPr>
              <w:t xml:space="preserve"> dans le </w:t>
            </w:r>
            <w:r w:rsidR="00A23908">
              <w:rPr>
                <w:rFonts w:ascii="Times New Roman" w:hAnsi="Times New Roman" w:cs="Times New Roman"/>
                <w:sz w:val="20"/>
              </w:rPr>
              <w:t>trois</w:t>
            </w:r>
            <w:r w:rsidRPr="002B48F3">
              <w:rPr>
                <w:rFonts w:ascii="Times New Roman" w:hAnsi="Times New Roman" w:cs="Times New Roman"/>
                <w:sz w:val="20"/>
              </w:rPr>
              <w:t>ième tableau :</w:t>
            </w:r>
          </w:p>
          <w:p w:rsidR="002B48F3" w:rsidRDefault="00C83CA4" w:rsidP="00407916">
            <w:pPr>
              <w:snapToGrid w:val="0"/>
              <w:rPr>
                <w:rFonts w:ascii="Times New Roman" w:hAnsi="Times New Roman" w:cs="Times New Roman"/>
                <w:sz w:val="20"/>
              </w:rPr>
            </w:pPr>
            <w:r>
              <w:rPr>
                <w:rFonts w:ascii="Times New Roman" w:hAnsi="Times New Roman" w:cs="Times New Roman"/>
                <w:sz w:val="20"/>
              </w:rPr>
              <w:t>R0010/C0010</w:t>
            </w:r>
            <w:r w:rsidR="002B48F3" w:rsidRPr="002B48F3">
              <w:rPr>
                <w:rFonts w:ascii="Times New Roman" w:hAnsi="Times New Roman" w:cs="Times New Roman"/>
                <w:sz w:val="20"/>
              </w:rPr>
              <w:t xml:space="preserve"> = </w:t>
            </w:r>
            <w:r w:rsidR="00DF0459">
              <w:rPr>
                <w:rFonts w:ascii="Times New Roman" w:hAnsi="Times New Roman" w:cs="Times New Roman"/>
                <w:sz w:val="20"/>
              </w:rPr>
              <w:t>R0220/C0050</w:t>
            </w:r>
            <w:r w:rsidR="00F3147C">
              <w:rPr>
                <w:rFonts w:ascii="Times New Roman" w:hAnsi="Times New Roman" w:cs="Times New Roman"/>
                <w:sz w:val="20"/>
              </w:rPr>
              <w:t>,</w:t>
            </w:r>
          </w:p>
          <w:p w:rsidR="00F3147C" w:rsidRPr="002B48F3" w:rsidRDefault="00C83CA4" w:rsidP="00DF0459">
            <w:pPr>
              <w:snapToGrid w:val="0"/>
              <w:rPr>
                <w:rFonts w:ascii="Times New Roman" w:hAnsi="Times New Roman" w:cs="Times New Roman"/>
                <w:sz w:val="20"/>
              </w:rPr>
            </w:pPr>
            <w:r>
              <w:rPr>
                <w:rFonts w:ascii="Times New Roman" w:hAnsi="Times New Roman" w:cs="Times New Roman"/>
                <w:sz w:val="20"/>
              </w:rPr>
              <w:t>R0010/C0020</w:t>
            </w:r>
            <w:r w:rsidR="00F3147C" w:rsidRPr="002B48F3">
              <w:rPr>
                <w:rFonts w:ascii="Times New Roman" w:hAnsi="Times New Roman" w:cs="Times New Roman"/>
                <w:sz w:val="20"/>
              </w:rPr>
              <w:t xml:space="preserve"> = </w:t>
            </w:r>
            <w:r w:rsidR="00DF0459">
              <w:rPr>
                <w:rFonts w:ascii="Times New Roman" w:hAnsi="Times New Roman" w:cs="Times New Roman"/>
                <w:sz w:val="20"/>
              </w:rPr>
              <w:t>R0220/C0060</w:t>
            </w:r>
          </w:p>
        </w:tc>
      </w:tr>
      <w:tr w:rsidR="00627CFB" w:rsidRPr="002B48F3" w:rsidTr="00DF0459">
        <w:tc>
          <w:tcPr>
            <w:tcW w:w="2127" w:type="dxa"/>
          </w:tcPr>
          <w:p w:rsidR="00627CFB" w:rsidRPr="002B48F3" w:rsidRDefault="00627CFB" w:rsidP="00256AB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total des </w:t>
            </w:r>
            <w:r>
              <w:rPr>
                <w:rFonts w:ascii="Times New Roman" w:hAnsi="Times New Roman" w:cs="Times New Roman"/>
                <w:sz w:val="20"/>
              </w:rPr>
              <w:t>frais de gestion</w:t>
            </w:r>
            <w:r w:rsidRPr="002B48F3">
              <w:rPr>
                <w:rFonts w:ascii="Times New Roman" w:hAnsi="Times New Roman" w:cs="Times New Roman"/>
                <w:sz w:val="20"/>
              </w:rPr>
              <w:t xml:space="preserve"> dans l’état </w:t>
            </w:r>
          </w:p>
        </w:tc>
        <w:tc>
          <w:tcPr>
            <w:tcW w:w="2693" w:type="dxa"/>
          </w:tcPr>
          <w:p w:rsidR="00627CFB" w:rsidRPr="002B48F3" w:rsidRDefault="00DF0459" w:rsidP="00256AB6">
            <w:pPr>
              <w:rPr>
                <w:rFonts w:ascii="Times New Roman" w:hAnsi="Times New Roman" w:cs="Times New Roman"/>
                <w:sz w:val="20"/>
              </w:rPr>
            </w:pPr>
            <w:r>
              <w:rPr>
                <w:rFonts w:ascii="Times New Roman" w:hAnsi="Times New Roman" w:cs="Times New Roman"/>
                <w:sz w:val="20"/>
              </w:rPr>
              <w:t>R0090/C0010</w:t>
            </w:r>
            <w:r w:rsidR="00627CFB">
              <w:rPr>
                <w:rFonts w:ascii="Times New Roman" w:hAnsi="Times New Roman" w:cs="Times New Roman"/>
                <w:sz w:val="20"/>
              </w:rPr>
              <w:t xml:space="preserve">, </w:t>
            </w:r>
            <w:r>
              <w:rPr>
                <w:rFonts w:ascii="Times New Roman" w:hAnsi="Times New Roman" w:cs="Times New Roman"/>
                <w:sz w:val="20"/>
              </w:rPr>
              <w:t>R0090/C0020</w:t>
            </w:r>
            <w:r w:rsidR="00627CFB" w:rsidRPr="002B48F3">
              <w:rPr>
                <w:rFonts w:ascii="Times New Roman" w:hAnsi="Times New Roman" w:cs="Times New Roman"/>
                <w:sz w:val="20"/>
              </w:rPr>
              <w:t xml:space="preserve"> (premier tableau), </w:t>
            </w:r>
          </w:p>
          <w:p w:rsidR="00627CFB" w:rsidRPr="002B48F3" w:rsidRDefault="00DF0459" w:rsidP="00DF0459">
            <w:pPr>
              <w:rPr>
                <w:rFonts w:ascii="Times New Roman" w:hAnsi="Times New Roman" w:cs="Times New Roman"/>
                <w:sz w:val="20"/>
              </w:rPr>
            </w:pPr>
            <w:r>
              <w:rPr>
                <w:rFonts w:ascii="Times New Roman" w:hAnsi="Times New Roman" w:cs="Times New Roman"/>
                <w:sz w:val="20"/>
              </w:rPr>
              <w:t>R0160/C0030</w:t>
            </w:r>
            <w:r w:rsidR="00627CFB">
              <w:rPr>
                <w:rFonts w:ascii="Times New Roman" w:hAnsi="Times New Roman" w:cs="Times New Roman"/>
                <w:sz w:val="20"/>
              </w:rPr>
              <w:t xml:space="preserve">, </w:t>
            </w:r>
            <w:r>
              <w:rPr>
                <w:rFonts w:ascii="Times New Roman" w:hAnsi="Times New Roman" w:cs="Times New Roman"/>
                <w:sz w:val="20"/>
              </w:rPr>
              <w:t>R0160/C0040</w:t>
            </w:r>
            <w:r w:rsidR="00627CFB" w:rsidRPr="002B48F3">
              <w:rPr>
                <w:rFonts w:ascii="Times New Roman" w:hAnsi="Times New Roman" w:cs="Times New Roman"/>
                <w:sz w:val="20"/>
              </w:rPr>
              <w:t xml:space="preserve"> (deuxième tableau)</w:t>
            </w:r>
          </w:p>
        </w:tc>
        <w:tc>
          <w:tcPr>
            <w:tcW w:w="4394" w:type="dxa"/>
          </w:tcPr>
          <w:p w:rsidR="00627CFB" w:rsidRPr="002B48F3" w:rsidRDefault="00627CFB" w:rsidP="00256AB6">
            <w:pPr>
              <w:snapToGrid w:val="0"/>
              <w:rPr>
                <w:rFonts w:ascii="Times New Roman" w:hAnsi="Times New Roman" w:cs="Times New Roman"/>
                <w:sz w:val="20"/>
              </w:rPr>
            </w:pPr>
            <w:r w:rsidRPr="002B48F3">
              <w:rPr>
                <w:rFonts w:ascii="Times New Roman" w:hAnsi="Times New Roman" w:cs="Times New Roman"/>
                <w:sz w:val="20"/>
              </w:rPr>
              <w:t xml:space="preserve">Le total des </w:t>
            </w:r>
            <w:r>
              <w:rPr>
                <w:rFonts w:ascii="Times New Roman" w:hAnsi="Times New Roman" w:cs="Times New Roman"/>
                <w:sz w:val="20"/>
              </w:rPr>
              <w:t>frais de gestion par nature</w:t>
            </w:r>
            <w:r w:rsidRPr="002B48F3">
              <w:rPr>
                <w:rFonts w:ascii="Times New Roman" w:hAnsi="Times New Roman" w:cs="Times New Roman"/>
                <w:sz w:val="20"/>
              </w:rPr>
              <w:t xml:space="preserve"> dans le premier tableau est égal au total des </w:t>
            </w:r>
            <w:r>
              <w:rPr>
                <w:rFonts w:ascii="Times New Roman" w:hAnsi="Times New Roman" w:cs="Times New Roman"/>
                <w:sz w:val="20"/>
              </w:rPr>
              <w:t>frais de gestion par destination</w:t>
            </w:r>
            <w:r w:rsidRPr="002B48F3">
              <w:rPr>
                <w:rFonts w:ascii="Times New Roman" w:hAnsi="Times New Roman" w:cs="Times New Roman"/>
                <w:sz w:val="20"/>
              </w:rPr>
              <w:t xml:space="preserve"> dans le deuxième tableau :</w:t>
            </w:r>
          </w:p>
          <w:p w:rsidR="00627CFB" w:rsidRDefault="009E47EB" w:rsidP="00256AB6">
            <w:pPr>
              <w:snapToGrid w:val="0"/>
              <w:rPr>
                <w:rFonts w:ascii="Times New Roman" w:hAnsi="Times New Roman" w:cs="Times New Roman"/>
                <w:sz w:val="20"/>
              </w:rPr>
            </w:pPr>
            <w:r>
              <w:rPr>
                <w:rFonts w:ascii="Times New Roman" w:hAnsi="Times New Roman" w:cs="Times New Roman"/>
                <w:sz w:val="20"/>
              </w:rPr>
              <w:t>R0090/C0010</w:t>
            </w:r>
            <w:r w:rsidR="00627CFB" w:rsidRPr="002B48F3">
              <w:rPr>
                <w:rFonts w:ascii="Times New Roman" w:hAnsi="Times New Roman" w:cs="Times New Roman"/>
                <w:sz w:val="20"/>
              </w:rPr>
              <w:t xml:space="preserve"> = </w:t>
            </w:r>
            <w:r w:rsidR="00DF0459">
              <w:rPr>
                <w:rFonts w:ascii="Times New Roman" w:hAnsi="Times New Roman" w:cs="Times New Roman"/>
                <w:sz w:val="20"/>
              </w:rPr>
              <w:t>R0160/C0030</w:t>
            </w:r>
            <w:r w:rsidR="00627CFB">
              <w:rPr>
                <w:rFonts w:ascii="Times New Roman" w:hAnsi="Times New Roman" w:cs="Times New Roman"/>
                <w:sz w:val="20"/>
              </w:rPr>
              <w:t>,</w:t>
            </w:r>
          </w:p>
          <w:p w:rsidR="00627CFB" w:rsidRPr="002B48F3" w:rsidRDefault="009E47EB" w:rsidP="009E47EB">
            <w:pPr>
              <w:snapToGrid w:val="0"/>
              <w:rPr>
                <w:rFonts w:ascii="Times New Roman" w:hAnsi="Times New Roman" w:cs="Times New Roman"/>
                <w:sz w:val="20"/>
              </w:rPr>
            </w:pPr>
            <w:r>
              <w:rPr>
                <w:rFonts w:ascii="Times New Roman" w:hAnsi="Times New Roman" w:cs="Times New Roman"/>
                <w:sz w:val="20"/>
              </w:rPr>
              <w:t>R0090/C0020</w:t>
            </w:r>
            <w:r w:rsidR="00627CFB" w:rsidRPr="002B48F3">
              <w:rPr>
                <w:rFonts w:ascii="Times New Roman" w:hAnsi="Times New Roman" w:cs="Times New Roman"/>
                <w:sz w:val="20"/>
              </w:rPr>
              <w:t xml:space="preserve"> = </w:t>
            </w:r>
            <w:r w:rsidR="00DF0459">
              <w:rPr>
                <w:rFonts w:ascii="Times New Roman" w:hAnsi="Times New Roman" w:cs="Times New Roman"/>
                <w:sz w:val="20"/>
              </w:rPr>
              <w:t>R0160/C0040</w:t>
            </w:r>
          </w:p>
        </w:tc>
      </w:tr>
    </w:tbl>
    <w:p w:rsidR="002B48F3" w:rsidRPr="002B48F3" w:rsidRDefault="002B48F3" w:rsidP="002B48F3">
      <w:pPr>
        <w:rPr>
          <w:rFonts w:ascii="Times New Roman" w:hAnsi="Times New Roman" w:cs="Times New Roman"/>
          <w:b/>
          <w:i/>
        </w:rPr>
        <w:sectPr w:rsidR="002B48F3" w:rsidRPr="002B48F3" w:rsidSect="002B48F3">
          <w:footerReference w:type="default" r:id="rId10"/>
          <w:footnotePr>
            <w:numFmt w:val="chicago"/>
          </w:footnotePr>
          <w:pgSz w:w="11906" w:h="16838"/>
          <w:pgMar w:top="1417" w:right="1417" w:bottom="1417" w:left="1417" w:header="708" w:footer="708" w:gutter="0"/>
          <w:cols w:space="708"/>
        </w:sectPr>
      </w:pPr>
    </w:p>
    <w:p w:rsidR="00E320A2" w:rsidRPr="002B48F3" w:rsidRDefault="00E320A2" w:rsidP="006A1D92">
      <w:pPr>
        <w:pStyle w:val="Paragraphedeliste"/>
        <w:spacing w:after="0" w:line="240" w:lineRule="auto"/>
        <w:rPr>
          <w:rFonts w:ascii="Times New Roman" w:hAnsi="Times New Roman" w:cs="Times New Roman"/>
          <w:b/>
          <w:sz w:val="28"/>
          <w:szCs w:val="28"/>
          <w:u w:val="single"/>
        </w:rPr>
      </w:pPr>
    </w:p>
    <w:p w:rsidR="00494358" w:rsidRPr="002B48F3" w:rsidRDefault="00494358" w:rsidP="00494358">
      <w:pPr>
        <w:pStyle w:val="Paragraphedeliste"/>
        <w:spacing w:after="0" w:line="240" w:lineRule="auto"/>
        <w:rPr>
          <w:rFonts w:ascii="Times New Roman" w:hAnsi="Times New Roman" w:cs="Times New Roman"/>
          <w:b/>
          <w:sz w:val="28"/>
          <w:szCs w:val="28"/>
          <w:u w:val="single"/>
        </w:rPr>
      </w:pPr>
    </w:p>
    <w:p w:rsidR="00494358" w:rsidRPr="002B48F3" w:rsidRDefault="00A9671D" w:rsidP="00494358">
      <w:pPr>
        <w:pStyle w:val="Paragraphedeliste"/>
        <w:numPr>
          <w:ilvl w:val="0"/>
          <w:numId w:val="5"/>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w:t>
      </w:r>
      <w:r w:rsidR="00494358" w:rsidRPr="002B48F3">
        <w:rPr>
          <w:rFonts w:ascii="Times New Roman" w:hAnsi="Times New Roman" w:cs="Times New Roman"/>
          <w:b/>
          <w:sz w:val="28"/>
          <w:szCs w:val="28"/>
          <w:u w:val="single"/>
        </w:rPr>
        <w:t xml:space="preserve"> des </w:t>
      </w:r>
      <w:r>
        <w:rPr>
          <w:rFonts w:ascii="Times New Roman" w:hAnsi="Times New Roman" w:cs="Times New Roman"/>
          <w:b/>
          <w:sz w:val="28"/>
          <w:szCs w:val="28"/>
          <w:u w:val="single"/>
        </w:rPr>
        <w:t>frais généraux</w:t>
      </w:r>
      <w:r w:rsidR="00494358" w:rsidRPr="002B48F3">
        <w:rPr>
          <w:rFonts w:ascii="Times New Roman" w:hAnsi="Times New Roman" w:cs="Times New Roman"/>
          <w:b/>
          <w:sz w:val="28"/>
          <w:szCs w:val="28"/>
          <w:u w:val="single"/>
        </w:rPr>
        <w:t xml:space="preserve"> par destination</w:t>
      </w:r>
      <w:r w:rsidR="00C601D6">
        <w:rPr>
          <w:rFonts w:ascii="Times New Roman" w:hAnsi="Times New Roman" w:cs="Times New Roman"/>
          <w:b/>
          <w:sz w:val="28"/>
          <w:szCs w:val="28"/>
          <w:u w:val="single"/>
        </w:rPr>
        <w:t xml:space="preserve"> (FR.08.01.02)</w:t>
      </w:r>
    </w:p>
    <w:p w:rsidR="00494358" w:rsidRPr="002B48F3" w:rsidRDefault="00494358" w:rsidP="00494358">
      <w:pPr>
        <w:pStyle w:val="Paragraphedeliste"/>
        <w:spacing w:after="0" w:line="240" w:lineRule="auto"/>
        <w:rPr>
          <w:rFonts w:ascii="Times New Roman" w:hAnsi="Times New Roman" w:cs="Times New Roman"/>
          <w:b/>
          <w:sz w:val="28"/>
          <w:szCs w:val="28"/>
          <w:u w:val="single"/>
        </w:rPr>
      </w:pPr>
    </w:p>
    <w:p w:rsidR="00494358" w:rsidRPr="002B48F3" w:rsidRDefault="00494358"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494358" w:rsidRPr="002B48F3" w:rsidRDefault="00494358" w:rsidP="009A22C3">
      <w:pPr>
        <w:pStyle w:val="Paragraphedeliste1"/>
        <w:spacing w:before="12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deuxième </w:t>
      </w:r>
      <w:r w:rsidRPr="002B48F3">
        <w:rPr>
          <w:rFonts w:eastAsia="Calibri"/>
          <w:szCs w:val="22"/>
          <w:lang w:eastAsia="ar-SA"/>
        </w:rPr>
        <w:t>tableau de l’état comporte deux colonnes présentant la ventilation des charges par destination :</w:t>
      </w:r>
    </w:p>
    <w:p w:rsidR="00494358" w:rsidRPr="002B48F3" w:rsidRDefault="00494358" w:rsidP="009A22C3">
      <w:pPr>
        <w:pStyle w:val="Paragraphedeliste1"/>
        <w:numPr>
          <w:ilvl w:val="0"/>
          <w:numId w:val="2"/>
        </w:numPr>
        <w:spacing w:before="120"/>
        <w:contextualSpacing w:val="0"/>
        <w:rPr>
          <w:rFonts w:eastAsia="Calibri"/>
          <w:szCs w:val="22"/>
          <w:lang w:eastAsia="ar-SA"/>
        </w:rPr>
      </w:pPr>
      <w:r w:rsidRPr="002B48F3">
        <w:t xml:space="preserve">Colonne </w:t>
      </w:r>
      <w:r w:rsidR="009E47EB">
        <w:t>C0030</w:t>
      </w:r>
      <w:r w:rsidRPr="002B48F3">
        <w:t> : pour</w:t>
      </w:r>
      <w:r w:rsidRPr="002B48F3">
        <w:rPr>
          <w:rFonts w:eastAsia="Calibri"/>
          <w:szCs w:val="22"/>
          <w:lang w:eastAsia="ar-SA"/>
        </w:rPr>
        <w:t xml:space="preserve"> l’exercice </w:t>
      </w:r>
      <w:r w:rsidR="009E47EB">
        <w:rPr>
          <w:rFonts w:eastAsia="Calibri"/>
          <w:szCs w:val="22"/>
          <w:lang w:eastAsia="ar-SA"/>
        </w:rPr>
        <w:t xml:space="preserve">sur lequel porte le </w:t>
      </w:r>
      <w:r w:rsidRPr="002B48F3">
        <w:rPr>
          <w:rFonts w:eastAsia="Calibri"/>
          <w:szCs w:val="22"/>
          <w:lang w:eastAsia="ar-SA"/>
        </w:rPr>
        <w:t>reporting (</w:t>
      </w:r>
      <w:r w:rsidR="009E47EB">
        <w:rPr>
          <w:rFonts w:eastAsia="Calibri"/>
          <w:szCs w:val="22"/>
          <w:lang w:eastAsia="ar-SA"/>
        </w:rPr>
        <w:t xml:space="preserve">exercice </w:t>
      </w:r>
      <w:r w:rsidRPr="002B48F3">
        <w:rPr>
          <w:rFonts w:eastAsia="Calibri"/>
          <w:szCs w:val="22"/>
          <w:lang w:eastAsia="ar-SA"/>
        </w:rPr>
        <w:t>N) ;</w:t>
      </w:r>
    </w:p>
    <w:p w:rsidR="00494358" w:rsidRPr="002B48F3" w:rsidRDefault="00494358" w:rsidP="00BD50CE">
      <w:pPr>
        <w:pStyle w:val="Paragraphedeliste1"/>
        <w:numPr>
          <w:ilvl w:val="0"/>
          <w:numId w:val="2"/>
        </w:numPr>
        <w:spacing w:before="120" w:after="120"/>
        <w:contextualSpacing w:val="0"/>
        <w:rPr>
          <w:rFonts w:eastAsia="Calibri"/>
          <w:szCs w:val="22"/>
          <w:lang w:eastAsia="ar-SA"/>
        </w:rPr>
      </w:pPr>
      <w:r w:rsidRPr="002B48F3">
        <w:rPr>
          <w:rFonts w:eastAsia="Calibri"/>
          <w:szCs w:val="22"/>
          <w:lang w:eastAsia="ar-SA"/>
        </w:rPr>
        <w:t xml:space="preserve">Colonne </w:t>
      </w:r>
      <w:r w:rsidR="009E47EB">
        <w:rPr>
          <w:rFonts w:eastAsia="Calibri"/>
          <w:szCs w:val="22"/>
          <w:lang w:eastAsia="ar-SA"/>
        </w:rPr>
        <w:t>C0040</w:t>
      </w:r>
      <w:r w:rsidRPr="002B48F3">
        <w:rPr>
          <w:rFonts w:eastAsia="Calibri"/>
          <w:szCs w:val="22"/>
          <w:lang w:eastAsia="ar-SA"/>
        </w:rPr>
        <w:t> : pour l’exercice précédent (</w:t>
      </w:r>
      <w:r w:rsidR="009E47EB">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rsidR="00494358" w:rsidRPr="002B48F3" w:rsidRDefault="00494358" w:rsidP="00494358">
      <w:pPr>
        <w:pStyle w:val="Paragraphedeliste1"/>
        <w:ind w:left="0"/>
        <w:rPr>
          <w:b/>
        </w:rPr>
      </w:pPr>
    </w:p>
    <w:p w:rsidR="00494358" w:rsidRPr="002B48F3" w:rsidRDefault="00494358"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9660C4" w:rsidRDefault="009660C4" w:rsidP="00BD50CE">
      <w:pPr>
        <w:pStyle w:val="Paragraphedeliste1"/>
        <w:spacing w:before="240"/>
        <w:ind w:left="0"/>
        <w:contextualSpacing w:val="0"/>
        <w:rPr>
          <w:rFonts w:eastAsia="Calibri"/>
          <w:szCs w:val="22"/>
          <w:lang w:eastAsia="ar-SA"/>
        </w:rPr>
      </w:pPr>
      <w:r>
        <w:rPr>
          <w:rFonts w:eastAsia="Calibri"/>
          <w:szCs w:val="22"/>
          <w:lang w:eastAsia="ar-SA"/>
        </w:rPr>
        <w:t xml:space="preserve">Le </w:t>
      </w:r>
      <w:r w:rsidR="00BD50CE">
        <w:rPr>
          <w:rFonts w:eastAsia="Calibri"/>
          <w:szCs w:val="22"/>
          <w:lang w:eastAsia="ar-SA"/>
        </w:rPr>
        <w:t>deuxième</w:t>
      </w:r>
      <w:r>
        <w:rPr>
          <w:rFonts w:eastAsia="Calibri"/>
          <w:szCs w:val="22"/>
          <w:lang w:eastAsia="ar-SA"/>
        </w:rPr>
        <w:t xml:space="preserve"> tableau de l’état présente la ventilation des charges par </w:t>
      </w:r>
      <w:r w:rsidR="00BD50CE">
        <w:rPr>
          <w:rFonts w:eastAsia="Calibri"/>
          <w:szCs w:val="22"/>
          <w:lang w:eastAsia="ar-SA"/>
        </w:rPr>
        <w:t>destination</w:t>
      </w:r>
      <w:r>
        <w:rPr>
          <w:rFonts w:eastAsia="Calibri"/>
          <w:szCs w:val="22"/>
          <w:lang w:eastAsia="ar-SA"/>
        </w:rPr>
        <w:t xml:space="preserve">, c’est-à-dire </w:t>
      </w:r>
      <w:r w:rsidR="00BD50CE">
        <w:rPr>
          <w:rFonts w:eastAsia="Calibri"/>
          <w:szCs w:val="22"/>
          <w:lang w:eastAsia="ar-SA"/>
        </w:rPr>
        <w:t>après le solde des comptes de la classe 9 (charges par nature) et</w:t>
      </w:r>
      <w:r>
        <w:rPr>
          <w:rFonts w:eastAsia="Calibri"/>
          <w:szCs w:val="22"/>
          <w:lang w:eastAsia="ar-SA"/>
        </w:rPr>
        <w:t xml:space="preserve"> leur transfert dans les comptes par destination.</w:t>
      </w:r>
    </w:p>
    <w:p w:rsidR="00BD50CE" w:rsidRDefault="00BD50CE" w:rsidP="00BD50CE">
      <w:pPr>
        <w:pStyle w:val="Paragraphedeliste1"/>
        <w:spacing w:before="120"/>
        <w:ind w:left="0"/>
        <w:contextualSpacing w:val="0"/>
        <w:rPr>
          <w:rFonts w:eastAsia="Calibri"/>
          <w:szCs w:val="22"/>
          <w:lang w:eastAsia="ar-SA"/>
        </w:rPr>
      </w:pPr>
      <w:r>
        <w:rPr>
          <w:rFonts w:eastAsia="Calibri"/>
          <w:szCs w:val="22"/>
          <w:lang w:eastAsia="ar-SA"/>
        </w:rPr>
        <w:t xml:space="preserve">Les destinations des charges des organismes d’assurance sont définies dans l’article 336-1 </w:t>
      </w:r>
      <w:r w:rsidR="005F618B">
        <w:rPr>
          <w:rFonts w:eastAsia="Calibri"/>
          <w:szCs w:val="22"/>
          <w:lang w:eastAsia="ar-SA"/>
        </w:rPr>
        <w:t>du règlement de l’ANC n°2015-11 du 26 novembre 2015 relatif aux comptes annuels des entreprises d’assurance.</w:t>
      </w:r>
    </w:p>
    <w:p w:rsidR="00C45A19" w:rsidRDefault="00C45A19" w:rsidP="00BD50CE">
      <w:pPr>
        <w:pStyle w:val="Paragraphedeliste1"/>
        <w:spacing w:before="120"/>
        <w:ind w:left="0"/>
        <w:contextualSpacing w:val="0"/>
        <w:rPr>
          <w:rFonts w:eastAsia="Calibri"/>
          <w:szCs w:val="22"/>
          <w:lang w:eastAsia="ar-SA"/>
        </w:rPr>
      </w:pPr>
      <w:r>
        <w:rPr>
          <w:rFonts w:eastAsia="Calibri"/>
          <w:szCs w:val="22"/>
          <w:lang w:eastAsia="ar-SA"/>
        </w:rPr>
        <w:t>Dans les états financiers des organismes d’assurance, les charges sont présentées par destination.</w:t>
      </w:r>
      <w:r w:rsidR="00DA12E7">
        <w:rPr>
          <w:rFonts w:eastAsia="Calibri"/>
          <w:szCs w:val="22"/>
          <w:lang w:eastAsia="ar-SA"/>
        </w:rPr>
        <w:t xml:space="preserve"> Les règles de raccordement des comptes des charges aux postes du compte de résultat sont définies dans l’article 432-1 du règlement de l’ANC n°2015-11.</w:t>
      </w:r>
    </w:p>
    <w:p w:rsidR="00DA12E7" w:rsidRDefault="00DA12E7" w:rsidP="00BD50CE">
      <w:pPr>
        <w:pStyle w:val="Paragraphedeliste1"/>
        <w:spacing w:before="120"/>
        <w:ind w:left="0"/>
        <w:contextualSpacing w:val="0"/>
        <w:rPr>
          <w:rFonts w:eastAsia="Calibri"/>
          <w:szCs w:val="22"/>
          <w:lang w:eastAsia="ar-SA"/>
        </w:rPr>
      </w:pPr>
      <w:r>
        <w:rPr>
          <w:rFonts w:eastAsia="Calibri"/>
          <w:szCs w:val="22"/>
          <w:lang w:eastAsia="ar-SA"/>
        </w:rPr>
        <w:t xml:space="preserve">Par conséquent, afin de renseigner </w:t>
      </w:r>
      <w:r w:rsidRPr="00D60DD3">
        <w:rPr>
          <w:rFonts w:eastAsia="Calibri"/>
          <w:szCs w:val="22"/>
          <w:lang w:eastAsia="ar-SA"/>
        </w:rPr>
        <w:t xml:space="preserve">le tableau de ventilation des charges par </w:t>
      </w:r>
      <w:r>
        <w:rPr>
          <w:rFonts w:eastAsia="Calibri"/>
          <w:szCs w:val="22"/>
          <w:lang w:eastAsia="ar-SA"/>
        </w:rPr>
        <w:t>destination</w:t>
      </w:r>
      <w:r w:rsidRPr="00D60DD3">
        <w:rPr>
          <w:rFonts w:eastAsia="Calibri"/>
          <w:szCs w:val="22"/>
          <w:lang w:eastAsia="ar-SA"/>
        </w:rPr>
        <w:t xml:space="preserve"> ci-dessous, il convient donc </w:t>
      </w:r>
      <w:r w:rsidR="003E2084">
        <w:rPr>
          <w:rFonts w:eastAsia="Calibri"/>
          <w:szCs w:val="22"/>
          <w:lang w:eastAsia="ar-SA"/>
        </w:rPr>
        <w:t xml:space="preserve">d’appliquer </w:t>
      </w:r>
      <w:r>
        <w:rPr>
          <w:rFonts w:eastAsia="Calibri"/>
          <w:szCs w:val="22"/>
          <w:lang w:eastAsia="ar-SA"/>
        </w:rPr>
        <w:t>les règles de</w:t>
      </w:r>
      <w:r w:rsidRPr="00D60DD3">
        <w:rPr>
          <w:rFonts w:eastAsia="Calibri"/>
          <w:szCs w:val="22"/>
          <w:lang w:eastAsia="ar-SA"/>
        </w:rPr>
        <w:t xml:space="preserve"> racc</w:t>
      </w:r>
      <w:r>
        <w:rPr>
          <w:rFonts w:eastAsia="Calibri"/>
          <w:szCs w:val="22"/>
          <w:lang w:eastAsia="ar-SA"/>
        </w:rPr>
        <w:t>o</w:t>
      </w:r>
      <w:r w:rsidRPr="00D60DD3">
        <w:rPr>
          <w:rFonts w:eastAsia="Calibri"/>
          <w:szCs w:val="22"/>
          <w:lang w:eastAsia="ar-SA"/>
        </w:rPr>
        <w:t>rde</w:t>
      </w:r>
      <w:r>
        <w:rPr>
          <w:rFonts w:eastAsia="Calibri"/>
          <w:szCs w:val="22"/>
          <w:lang w:eastAsia="ar-SA"/>
        </w:rPr>
        <w:t>ment</w:t>
      </w:r>
      <w:r w:rsidRPr="00D60DD3">
        <w:rPr>
          <w:rFonts w:eastAsia="Calibri"/>
          <w:szCs w:val="22"/>
          <w:lang w:eastAsia="ar-SA"/>
        </w:rPr>
        <w:t xml:space="preserve"> les comptes des charges </w:t>
      </w:r>
      <w:r>
        <w:rPr>
          <w:rFonts w:eastAsia="Calibri"/>
          <w:szCs w:val="22"/>
          <w:lang w:eastAsia="ar-SA"/>
        </w:rPr>
        <w:t>définies pour l’établissement des états financiers.</w:t>
      </w:r>
    </w:p>
    <w:p w:rsidR="00E320A2" w:rsidRPr="002B48F3" w:rsidRDefault="00E320A2" w:rsidP="006A1D92">
      <w:pPr>
        <w:pStyle w:val="Paragraphedeliste"/>
        <w:spacing w:after="0" w:line="240" w:lineRule="auto"/>
        <w:rPr>
          <w:rFonts w:ascii="Times New Roman" w:hAnsi="Times New Roman" w:cs="Times New Roman"/>
          <w:b/>
          <w:sz w:val="28"/>
          <w:szCs w:val="28"/>
          <w:u w:val="single"/>
        </w:rPr>
      </w:pPr>
    </w:p>
    <w:tbl>
      <w:tblPr>
        <w:tblStyle w:val="Grilledutableau"/>
        <w:tblW w:w="9356" w:type="dxa"/>
        <w:tblInd w:w="108" w:type="dxa"/>
        <w:tblLook w:val="04A0" w:firstRow="1" w:lastRow="0" w:firstColumn="1" w:lastColumn="0" w:noHBand="0" w:noVBand="1"/>
      </w:tblPr>
      <w:tblGrid>
        <w:gridCol w:w="2127"/>
        <w:gridCol w:w="992"/>
        <w:gridCol w:w="6237"/>
      </w:tblGrid>
      <w:tr w:rsidR="00494358" w:rsidRPr="002B48F3" w:rsidTr="002E0D55">
        <w:trPr>
          <w:cantSplit/>
          <w:tblHeader/>
        </w:trPr>
        <w:tc>
          <w:tcPr>
            <w:tcW w:w="2127" w:type="dxa"/>
          </w:tcPr>
          <w:p w:rsidR="00494358" w:rsidRPr="002B48F3" w:rsidRDefault="00494358" w:rsidP="00256AB6">
            <w:pPr>
              <w:rPr>
                <w:rFonts w:ascii="Times New Roman" w:hAnsi="Times New Roman" w:cs="Times New Roman"/>
                <w:b/>
              </w:rPr>
            </w:pPr>
            <w:r w:rsidRPr="002B48F3">
              <w:rPr>
                <w:rFonts w:ascii="Times New Roman" w:hAnsi="Times New Roman" w:cs="Times New Roman"/>
                <w:b/>
              </w:rPr>
              <w:t>Intitulé</w:t>
            </w:r>
          </w:p>
        </w:tc>
        <w:tc>
          <w:tcPr>
            <w:tcW w:w="992" w:type="dxa"/>
          </w:tcPr>
          <w:p w:rsidR="00494358" w:rsidRPr="002B48F3" w:rsidRDefault="009E47EB" w:rsidP="00256AB6">
            <w:pPr>
              <w:rPr>
                <w:rFonts w:ascii="Times New Roman" w:hAnsi="Times New Roman" w:cs="Times New Roman"/>
                <w:b/>
              </w:rPr>
            </w:pPr>
            <w:r>
              <w:rPr>
                <w:rFonts w:ascii="Times New Roman" w:hAnsi="Times New Roman" w:cs="Times New Roman"/>
                <w:b/>
              </w:rPr>
              <w:t>Ligne</w:t>
            </w:r>
          </w:p>
        </w:tc>
        <w:tc>
          <w:tcPr>
            <w:tcW w:w="6237" w:type="dxa"/>
          </w:tcPr>
          <w:p w:rsidR="00494358" w:rsidRPr="002B48F3" w:rsidRDefault="00494358" w:rsidP="00256AB6">
            <w:pPr>
              <w:rPr>
                <w:rFonts w:ascii="Times New Roman" w:hAnsi="Times New Roman" w:cs="Times New Roman"/>
                <w:b/>
              </w:rPr>
            </w:pPr>
            <w:r w:rsidRPr="002B48F3">
              <w:rPr>
                <w:rFonts w:ascii="Times New Roman" w:hAnsi="Times New Roman" w:cs="Times New Roman"/>
                <w:b/>
              </w:rPr>
              <w:t>Définition et formule</w:t>
            </w:r>
          </w:p>
        </w:tc>
      </w:tr>
      <w:tr w:rsidR="00494358" w:rsidRPr="002B48F3" w:rsidTr="002E0D55">
        <w:trPr>
          <w:cantSplit/>
        </w:trPr>
        <w:tc>
          <w:tcPr>
            <w:tcW w:w="2127" w:type="dxa"/>
          </w:tcPr>
          <w:p w:rsidR="00494358" w:rsidRPr="002B48F3" w:rsidRDefault="00494358" w:rsidP="00256AB6">
            <w:pPr>
              <w:rPr>
                <w:rFonts w:ascii="Times New Roman" w:hAnsi="Times New Roman" w:cs="Times New Roman"/>
                <w:sz w:val="20"/>
              </w:rPr>
            </w:pPr>
            <w:r w:rsidRPr="002B48F3">
              <w:rPr>
                <w:rFonts w:ascii="Times New Roman" w:hAnsi="Times New Roman" w:cs="Times New Roman"/>
                <w:sz w:val="20"/>
              </w:rPr>
              <w:t>Frais de règlement des sinistres</w:t>
            </w:r>
          </w:p>
        </w:tc>
        <w:tc>
          <w:tcPr>
            <w:tcW w:w="992" w:type="dxa"/>
          </w:tcPr>
          <w:p w:rsidR="00494358" w:rsidRPr="005F618B" w:rsidRDefault="009E47EB" w:rsidP="00494358">
            <w:pPr>
              <w:rPr>
                <w:rFonts w:ascii="Times New Roman" w:hAnsi="Times New Roman" w:cs="Times New Roman"/>
                <w:color w:val="FF0000"/>
                <w:sz w:val="20"/>
              </w:rPr>
            </w:pPr>
            <w:r>
              <w:rPr>
                <w:rFonts w:ascii="Times New Roman" w:hAnsi="Times New Roman" w:cs="Times New Roman"/>
                <w:sz w:val="20"/>
              </w:rPr>
              <w:t>R0100</w:t>
            </w:r>
          </w:p>
        </w:tc>
        <w:tc>
          <w:tcPr>
            <w:tcW w:w="6237" w:type="dxa"/>
          </w:tcPr>
          <w:p w:rsidR="00494358" w:rsidRPr="002B48F3" w:rsidRDefault="0013536C" w:rsidP="00AF1757">
            <w:pPr>
              <w:rPr>
                <w:rFonts w:ascii="Times New Roman" w:hAnsi="Times New Roman" w:cs="Times New Roman"/>
                <w:sz w:val="20"/>
              </w:rPr>
            </w:pPr>
            <w:r>
              <w:rPr>
                <w:rFonts w:ascii="Times New Roman" w:hAnsi="Times New Roman" w:cs="Times New Roman"/>
                <w:sz w:val="20"/>
              </w:rPr>
              <w:t xml:space="preserve">Montant </w:t>
            </w:r>
            <w:r w:rsidR="005F618B">
              <w:rPr>
                <w:rFonts w:ascii="Times New Roman" w:hAnsi="Times New Roman" w:cs="Times New Roman"/>
                <w:sz w:val="20"/>
              </w:rPr>
              <w:t>des frais de règlement des sinistres</w:t>
            </w:r>
            <w:r w:rsidR="00AF1757">
              <w:rPr>
                <w:rFonts w:ascii="Times New Roman" w:hAnsi="Times New Roman" w:cs="Times New Roman"/>
                <w:sz w:val="20"/>
              </w:rPr>
              <w:t xml:space="preserve"> incluant</w:t>
            </w:r>
            <w:r w:rsidR="005F618B">
              <w:rPr>
                <w:rFonts w:ascii="Times New Roman" w:hAnsi="Times New Roman" w:cs="Times New Roman"/>
                <w:sz w:val="20"/>
              </w:rPr>
              <w:t xml:space="preserve"> </w:t>
            </w:r>
            <w:r>
              <w:rPr>
                <w:rFonts w:ascii="Times New Roman" w:hAnsi="Times New Roman" w:cs="Times New Roman"/>
                <w:sz w:val="20"/>
              </w:rPr>
              <w:t xml:space="preserve">notamment </w:t>
            </w:r>
            <w:r w:rsidR="005F618B">
              <w:rPr>
                <w:rFonts w:ascii="Times New Roman" w:hAnsi="Times New Roman" w:cs="Times New Roman"/>
                <w:sz w:val="20"/>
              </w:rPr>
              <w:t>d</w:t>
            </w:r>
            <w:r>
              <w:rPr>
                <w:rFonts w:ascii="Times New Roman" w:hAnsi="Times New Roman" w:cs="Times New Roman"/>
                <w:sz w:val="20"/>
              </w:rPr>
              <w:t xml:space="preserve">es frais des services </w:t>
            </w:r>
            <w:r w:rsidR="005F618B">
              <w:rPr>
                <w:rFonts w:ascii="Times New Roman" w:hAnsi="Times New Roman" w:cs="Times New Roman"/>
                <w:sz w:val="20"/>
              </w:rPr>
              <w:t>de gestion des sinistres, les commissions versées au titre de la gestion des sinistres, les frais de contentieux liés aux sinistres…</w:t>
            </w:r>
            <w:r w:rsidR="00BD0EAE">
              <w:rPr>
                <w:rFonts w:ascii="Times New Roman" w:hAnsi="Times New Roman" w:cs="Times New Roman"/>
                <w:sz w:val="20"/>
              </w:rPr>
              <w:t xml:space="preserve"> Ces frais sont incorporés dans les rubriques « Charges des sinistres » des comptes de résultat techniques Vie (5) et Non Vie (4).</w:t>
            </w:r>
          </w:p>
        </w:tc>
      </w:tr>
      <w:tr w:rsidR="00494358" w:rsidRPr="002B48F3" w:rsidTr="002E0D55">
        <w:trPr>
          <w:cantSplit/>
        </w:trPr>
        <w:tc>
          <w:tcPr>
            <w:tcW w:w="2127" w:type="dxa"/>
          </w:tcPr>
          <w:p w:rsidR="00494358" w:rsidRPr="002B48F3" w:rsidRDefault="00494358" w:rsidP="00256AB6">
            <w:pPr>
              <w:rPr>
                <w:rFonts w:ascii="Times New Roman" w:hAnsi="Times New Roman" w:cs="Times New Roman"/>
                <w:sz w:val="20"/>
              </w:rPr>
            </w:pPr>
            <w:r w:rsidRPr="002B48F3">
              <w:rPr>
                <w:rFonts w:ascii="Times New Roman" w:hAnsi="Times New Roman" w:cs="Times New Roman"/>
                <w:sz w:val="20"/>
              </w:rPr>
              <w:t>Frais d’acquisition</w:t>
            </w:r>
          </w:p>
        </w:tc>
        <w:tc>
          <w:tcPr>
            <w:tcW w:w="992" w:type="dxa"/>
          </w:tcPr>
          <w:p w:rsidR="00494358" w:rsidRPr="002B48F3" w:rsidRDefault="009E47EB" w:rsidP="009E47EB">
            <w:pPr>
              <w:rPr>
                <w:rFonts w:ascii="Times New Roman" w:hAnsi="Times New Roman" w:cs="Times New Roman"/>
                <w:sz w:val="20"/>
              </w:rPr>
            </w:pPr>
            <w:r>
              <w:rPr>
                <w:rFonts w:ascii="Times New Roman" w:hAnsi="Times New Roman" w:cs="Times New Roman"/>
                <w:sz w:val="20"/>
              </w:rPr>
              <w:t>R0110</w:t>
            </w:r>
            <w:r w:rsidR="00AE5338">
              <w:rPr>
                <w:rFonts w:ascii="Times New Roman" w:hAnsi="Times New Roman" w:cs="Times New Roman"/>
                <w:sz w:val="20"/>
              </w:rPr>
              <w:t>*</w:t>
            </w:r>
          </w:p>
        </w:tc>
        <w:tc>
          <w:tcPr>
            <w:tcW w:w="6237" w:type="dxa"/>
          </w:tcPr>
          <w:p w:rsidR="00494358" w:rsidRPr="002B48F3" w:rsidRDefault="00494358" w:rsidP="00BD0EAE">
            <w:pPr>
              <w:rPr>
                <w:rFonts w:ascii="Times New Roman" w:hAnsi="Times New Roman" w:cs="Times New Roman"/>
                <w:sz w:val="20"/>
              </w:rPr>
            </w:pPr>
            <w:r w:rsidRPr="002B48F3">
              <w:rPr>
                <w:rFonts w:ascii="Times New Roman" w:hAnsi="Times New Roman" w:cs="Times New Roman"/>
                <w:sz w:val="20"/>
              </w:rPr>
              <w:t>Montant d</w:t>
            </w:r>
            <w:r w:rsidR="00DA12E7">
              <w:rPr>
                <w:rFonts w:ascii="Times New Roman" w:hAnsi="Times New Roman" w:cs="Times New Roman"/>
                <w:sz w:val="20"/>
              </w:rPr>
              <w:t>es</w:t>
            </w:r>
            <w:r w:rsidRPr="002B48F3">
              <w:rPr>
                <w:rFonts w:ascii="Times New Roman" w:hAnsi="Times New Roman" w:cs="Times New Roman"/>
                <w:sz w:val="20"/>
              </w:rPr>
              <w:t xml:space="preserve"> f</w:t>
            </w:r>
            <w:r w:rsidR="00DA12E7">
              <w:rPr>
                <w:rFonts w:ascii="Times New Roman" w:hAnsi="Times New Roman" w:cs="Times New Roman"/>
                <w:sz w:val="20"/>
              </w:rPr>
              <w:t>rai</w:t>
            </w:r>
            <w:r w:rsidRPr="002B48F3">
              <w:rPr>
                <w:rFonts w:ascii="Times New Roman" w:hAnsi="Times New Roman" w:cs="Times New Roman"/>
                <w:sz w:val="20"/>
              </w:rPr>
              <w:t>s d’</w:t>
            </w:r>
            <w:r w:rsidR="00DA12E7">
              <w:rPr>
                <w:rFonts w:ascii="Times New Roman" w:hAnsi="Times New Roman" w:cs="Times New Roman"/>
                <w:sz w:val="20"/>
              </w:rPr>
              <w:t>acquisition</w:t>
            </w:r>
            <w:r w:rsidRPr="002B48F3">
              <w:rPr>
                <w:rFonts w:ascii="Times New Roman" w:hAnsi="Times New Roman" w:cs="Times New Roman"/>
                <w:sz w:val="20"/>
              </w:rPr>
              <w:t xml:space="preserve"> </w:t>
            </w:r>
            <w:r w:rsidR="00DA12E7">
              <w:rPr>
                <w:rFonts w:ascii="Times New Roman" w:hAnsi="Times New Roman" w:cs="Times New Roman"/>
                <w:sz w:val="20"/>
              </w:rPr>
              <w:t>incluant notamment les commissions d’acquisition, les frais des réseaux commerciaux et des services chargés d’établissement des contrats, de la publicité, du marketing…</w:t>
            </w:r>
            <w:r w:rsidR="00BD0EAE">
              <w:rPr>
                <w:rFonts w:ascii="Times New Roman" w:hAnsi="Times New Roman" w:cs="Times New Roman"/>
                <w:sz w:val="20"/>
              </w:rPr>
              <w:t xml:space="preserve"> Ces frais sont enregistrés dans les rubriques dédiées « Frais d’acquisition » des comptes de résultat techniques Vie (8a) et Non Vie (7a).</w:t>
            </w:r>
          </w:p>
        </w:tc>
      </w:tr>
      <w:tr w:rsidR="00494358" w:rsidRPr="002B48F3" w:rsidTr="002E0D55">
        <w:trPr>
          <w:cantSplit/>
        </w:trPr>
        <w:tc>
          <w:tcPr>
            <w:tcW w:w="2127" w:type="dxa"/>
          </w:tcPr>
          <w:p w:rsidR="00494358" w:rsidRPr="002B48F3" w:rsidRDefault="00494358" w:rsidP="00256AB6">
            <w:pPr>
              <w:pStyle w:val="Paragraphedeliste1"/>
              <w:ind w:left="0"/>
              <w:jc w:val="left"/>
              <w:rPr>
                <w:sz w:val="20"/>
              </w:rPr>
            </w:pPr>
            <w:r w:rsidRPr="002B48F3">
              <w:rPr>
                <w:sz w:val="20"/>
              </w:rPr>
              <w:t>Frais d’administration</w:t>
            </w:r>
          </w:p>
        </w:tc>
        <w:tc>
          <w:tcPr>
            <w:tcW w:w="992" w:type="dxa"/>
          </w:tcPr>
          <w:p w:rsidR="00494358" w:rsidRPr="002B48F3" w:rsidRDefault="0055126E" w:rsidP="00494358">
            <w:pPr>
              <w:rPr>
                <w:rFonts w:ascii="Times New Roman" w:hAnsi="Times New Roman" w:cs="Times New Roman"/>
                <w:sz w:val="20"/>
              </w:rPr>
            </w:pPr>
            <w:r>
              <w:rPr>
                <w:rFonts w:ascii="Times New Roman" w:hAnsi="Times New Roman" w:cs="Times New Roman"/>
                <w:sz w:val="20"/>
              </w:rPr>
              <w:t>R0120</w:t>
            </w:r>
            <w:r w:rsidR="00201608">
              <w:rPr>
                <w:rFonts w:ascii="Times New Roman" w:hAnsi="Times New Roman" w:cs="Times New Roman"/>
                <w:sz w:val="20"/>
              </w:rPr>
              <w:t>*</w:t>
            </w:r>
          </w:p>
        </w:tc>
        <w:tc>
          <w:tcPr>
            <w:tcW w:w="6237" w:type="dxa"/>
          </w:tcPr>
          <w:p w:rsidR="00494358" w:rsidRPr="002B48F3" w:rsidRDefault="00494358" w:rsidP="00BD0EAE">
            <w:pPr>
              <w:rPr>
                <w:rFonts w:ascii="Times New Roman" w:hAnsi="Times New Roman" w:cs="Times New Roman"/>
                <w:sz w:val="20"/>
              </w:rPr>
            </w:pPr>
            <w:r w:rsidRPr="002B48F3">
              <w:rPr>
                <w:rFonts w:ascii="Times New Roman" w:hAnsi="Times New Roman" w:cs="Times New Roman"/>
                <w:sz w:val="20"/>
              </w:rPr>
              <w:t xml:space="preserve">Montant des </w:t>
            </w:r>
            <w:r w:rsidR="00AF1757">
              <w:rPr>
                <w:rFonts w:ascii="Times New Roman" w:hAnsi="Times New Roman" w:cs="Times New Roman"/>
                <w:sz w:val="20"/>
              </w:rPr>
              <w:t>frais d’administration incluant notamment les commissions d’apérition, de gestion et d’encaissement, les frais des services chargés du terme, de la surveillance du portefeuille, de la réassurance accepté</w:t>
            </w:r>
            <w:r w:rsidR="00E31DAE">
              <w:rPr>
                <w:rFonts w:ascii="Times New Roman" w:hAnsi="Times New Roman" w:cs="Times New Roman"/>
                <w:sz w:val="20"/>
              </w:rPr>
              <w:t>e</w:t>
            </w:r>
            <w:r w:rsidR="00AF1757">
              <w:rPr>
                <w:rFonts w:ascii="Times New Roman" w:hAnsi="Times New Roman" w:cs="Times New Roman"/>
                <w:sz w:val="20"/>
              </w:rPr>
              <w:t xml:space="preserve"> et cédée, ainsi que les frais de contentieux liés aux primes</w:t>
            </w:r>
            <w:r w:rsidRPr="002B48F3">
              <w:rPr>
                <w:rFonts w:ascii="Times New Roman" w:hAnsi="Times New Roman" w:cs="Times New Roman"/>
                <w:sz w:val="20"/>
              </w:rPr>
              <w:t>.</w:t>
            </w:r>
            <w:r w:rsidR="00BD0EAE">
              <w:rPr>
                <w:rFonts w:ascii="Times New Roman" w:hAnsi="Times New Roman" w:cs="Times New Roman"/>
                <w:sz w:val="20"/>
              </w:rPr>
              <w:t xml:space="preserve"> Ces frais sont enregistrés dans les rubriques dédiées « Frais d’administration » des comptes de résultat techniques Vie (8b) et Non Vie (7b).</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t>Frais internes et externes de gestion des placements</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R0130*</w:t>
            </w:r>
          </w:p>
        </w:tc>
        <w:tc>
          <w:tcPr>
            <w:tcW w:w="6237" w:type="dxa"/>
          </w:tcPr>
          <w:p w:rsidR="0055126E" w:rsidRPr="002B48F3" w:rsidRDefault="0055126E" w:rsidP="008F5DDA">
            <w:pPr>
              <w:rPr>
                <w:rFonts w:ascii="Times New Roman" w:hAnsi="Times New Roman" w:cs="Times New Roman"/>
                <w:sz w:val="20"/>
              </w:rPr>
            </w:pPr>
            <w:r w:rsidRPr="002B48F3">
              <w:rPr>
                <w:rFonts w:ascii="Times New Roman" w:hAnsi="Times New Roman" w:cs="Times New Roman"/>
                <w:sz w:val="20"/>
              </w:rPr>
              <w:t>Montant d</w:t>
            </w:r>
            <w:r>
              <w:rPr>
                <w:rFonts w:ascii="Times New Roman" w:hAnsi="Times New Roman" w:cs="Times New Roman"/>
                <w:sz w:val="20"/>
              </w:rPr>
              <w:t xml:space="preserve">es frais de gestion des placements incluant notamment les frais des services de gestion des placements, les honoraires et </w:t>
            </w:r>
            <w:r w:rsidRPr="00FB4D55">
              <w:rPr>
                <w:rFonts w:ascii="Times New Roman" w:hAnsi="Times New Roman" w:cs="Times New Roman"/>
                <w:sz w:val="20"/>
              </w:rPr>
              <w:t>commissions versé</w:t>
            </w:r>
            <w:r w:rsidR="00E31DAE">
              <w:rPr>
                <w:rFonts w:ascii="Times New Roman" w:hAnsi="Times New Roman" w:cs="Times New Roman"/>
                <w:sz w:val="20"/>
              </w:rPr>
              <w:t>e</w:t>
            </w:r>
            <w:r w:rsidRPr="00FB4D55">
              <w:rPr>
                <w:rFonts w:ascii="Times New Roman" w:hAnsi="Times New Roman" w:cs="Times New Roman"/>
                <w:sz w:val="20"/>
              </w:rPr>
              <w:t xml:space="preserve">s… </w:t>
            </w:r>
            <w:r>
              <w:rPr>
                <w:rFonts w:ascii="Times New Roman" w:hAnsi="Times New Roman" w:cs="Times New Roman"/>
                <w:sz w:val="20"/>
              </w:rPr>
              <w:t>Ces frais sont enregistrés dans les rubriques dédiées 9a « Frais internes et externes de gestion des placements et intérêts »  du compte de résultat technique Vie et 5a « Frais internes et externes de gestion des placements et frais financiers » du compte de résultat non technique.</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t>Autres charges techniques</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R0140*</w:t>
            </w:r>
          </w:p>
        </w:tc>
        <w:tc>
          <w:tcPr>
            <w:tcW w:w="6237" w:type="dxa"/>
          </w:tcPr>
          <w:p w:rsidR="0055126E" w:rsidRPr="002B48F3" w:rsidRDefault="0055126E" w:rsidP="00485B93">
            <w:pPr>
              <w:rPr>
                <w:rFonts w:ascii="Times New Roman" w:hAnsi="Times New Roman" w:cs="Times New Roman"/>
                <w:sz w:val="20"/>
              </w:rPr>
            </w:pPr>
            <w:r>
              <w:rPr>
                <w:rFonts w:ascii="Times New Roman" w:hAnsi="Times New Roman" w:cs="Times New Roman"/>
                <w:sz w:val="20"/>
              </w:rPr>
              <w:t>Montant des autres charges techniques qui ne peuvent être affectées ni directement ni par application d’une clé à une des destinations mentionnées ci-dessus, notamment les charges de direction générale</w:t>
            </w:r>
            <w:r w:rsidRPr="002B48F3">
              <w:rPr>
                <w:rFonts w:ascii="Times New Roman" w:hAnsi="Times New Roman" w:cs="Times New Roman"/>
                <w:sz w:val="20"/>
              </w:rPr>
              <w:t>.</w:t>
            </w:r>
            <w:r>
              <w:rPr>
                <w:rFonts w:ascii="Times New Roman" w:hAnsi="Times New Roman" w:cs="Times New Roman"/>
                <w:sz w:val="20"/>
              </w:rPr>
              <w:t xml:space="preserve"> Ces charges sont enregistrées dans les rubriques dédiées « Autres charges techniques » des comptes de résultat techniques Vie (11) et Non Vie (8).</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lastRenderedPageBreak/>
              <w:t>Autres charges non techniques</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R0150*</w:t>
            </w:r>
          </w:p>
        </w:tc>
        <w:tc>
          <w:tcPr>
            <w:tcW w:w="6237" w:type="dxa"/>
          </w:tcPr>
          <w:p w:rsidR="0055126E" w:rsidRPr="002B48F3" w:rsidRDefault="0055126E" w:rsidP="00485B93">
            <w:pPr>
              <w:rPr>
                <w:rFonts w:ascii="Times New Roman" w:hAnsi="Times New Roman" w:cs="Times New Roman"/>
                <w:sz w:val="20"/>
              </w:rPr>
            </w:pPr>
            <w:r w:rsidRPr="002B48F3">
              <w:rPr>
                <w:rFonts w:ascii="Times New Roman" w:hAnsi="Times New Roman" w:cs="Times New Roman"/>
                <w:sz w:val="20"/>
              </w:rPr>
              <w:t xml:space="preserve">Montant des </w:t>
            </w:r>
            <w:r>
              <w:rPr>
                <w:rFonts w:ascii="Times New Roman" w:hAnsi="Times New Roman" w:cs="Times New Roman"/>
                <w:sz w:val="20"/>
              </w:rPr>
              <w:t>charges non techniques qui peuvent être affectées en totalité de manière univoque et sans application de clé de répartition, à une activité non technique (activité sans lien avec l’activité d’assurance). Ces charges sont enregistrées dans la rubrique 8 « Autres charges non techniques »  du compte de résultat non technique.</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t>Total</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R0160*</w:t>
            </w:r>
          </w:p>
        </w:tc>
        <w:tc>
          <w:tcPr>
            <w:tcW w:w="6237" w:type="dxa"/>
          </w:tcPr>
          <w:p w:rsidR="0055126E" w:rsidRPr="002B48F3" w:rsidRDefault="0055126E" w:rsidP="00256AB6">
            <w:pPr>
              <w:rPr>
                <w:rFonts w:ascii="Times New Roman" w:hAnsi="Times New Roman" w:cs="Times New Roman"/>
                <w:sz w:val="20"/>
              </w:rPr>
            </w:pPr>
            <w:r w:rsidRPr="002B48F3">
              <w:rPr>
                <w:rFonts w:ascii="Times New Roman" w:hAnsi="Times New Roman" w:cs="Times New Roman"/>
                <w:sz w:val="20"/>
              </w:rPr>
              <w:t xml:space="preserve">Total des charges par </w:t>
            </w:r>
            <w:r>
              <w:rPr>
                <w:rFonts w:ascii="Times New Roman" w:hAnsi="Times New Roman" w:cs="Times New Roman"/>
                <w:sz w:val="20"/>
              </w:rPr>
              <w:t>destination</w:t>
            </w:r>
            <w:r w:rsidRPr="002B48F3">
              <w:rPr>
                <w:rFonts w:ascii="Times New Roman" w:hAnsi="Times New Roman" w:cs="Times New Roman"/>
                <w:sz w:val="20"/>
              </w:rPr>
              <w:t>.</w:t>
            </w:r>
          </w:p>
          <w:p w:rsidR="0055126E" w:rsidRPr="002B48F3" w:rsidRDefault="0055126E" w:rsidP="000F1541">
            <w:pPr>
              <w:rPr>
                <w:rFonts w:ascii="Times New Roman" w:hAnsi="Times New Roman" w:cs="Times New Roman"/>
                <w:sz w:val="20"/>
              </w:rPr>
            </w:pPr>
            <w:r w:rsidRPr="002B48F3">
              <w:rPr>
                <w:rFonts w:ascii="Times New Roman" w:hAnsi="Times New Roman" w:cs="Times New Roman"/>
                <w:sz w:val="20"/>
              </w:rPr>
              <w:t xml:space="preserve">Correspond à la somme des montants enregistrés en lignes </w:t>
            </w:r>
            <w:r w:rsidR="000F1541">
              <w:rPr>
                <w:rFonts w:ascii="Times New Roman" w:hAnsi="Times New Roman" w:cs="Times New Roman"/>
                <w:sz w:val="20"/>
              </w:rPr>
              <w:t>R0100</w:t>
            </w:r>
            <w:r w:rsidRPr="002B48F3">
              <w:rPr>
                <w:rFonts w:ascii="Times New Roman" w:hAnsi="Times New Roman" w:cs="Times New Roman"/>
                <w:sz w:val="20"/>
              </w:rPr>
              <w:t xml:space="preserve"> à </w:t>
            </w:r>
            <w:r w:rsidR="000F1541">
              <w:rPr>
                <w:rFonts w:ascii="Times New Roman" w:hAnsi="Times New Roman" w:cs="Times New Roman"/>
                <w:sz w:val="20"/>
              </w:rPr>
              <w:t>R0150</w:t>
            </w:r>
            <w:r w:rsidRPr="002B48F3">
              <w:rPr>
                <w:rFonts w:ascii="Times New Roman" w:hAnsi="Times New Roman" w:cs="Times New Roman"/>
                <w:sz w:val="20"/>
              </w:rPr>
              <w:t>.</w:t>
            </w:r>
          </w:p>
        </w:tc>
      </w:tr>
    </w:tbl>
    <w:p w:rsidR="00E320A2" w:rsidRPr="002B48F3" w:rsidRDefault="00E320A2" w:rsidP="006A1D92">
      <w:pPr>
        <w:pStyle w:val="Paragraphedeliste"/>
        <w:spacing w:after="0" w:line="240" w:lineRule="auto"/>
        <w:rPr>
          <w:rFonts w:ascii="Times New Roman" w:hAnsi="Times New Roman" w:cs="Times New Roman"/>
          <w:b/>
          <w:sz w:val="28"/>
          <w:szCs w:val="28"/>
          <w:u w:val="single"/>
        </w:rPr>
      </w:pPr>
    </w:p>
    <w:p w:rsidR="002B48F3" w:rsidRPr="002B48F3" w:rsidRDefault="002B48F3" w:rsidP="002B48F3">
      <w:pPr>
        <w:pStyle w:val="Paragraphedeliste"/>
        <w:spacing w:after="0" w:line="240" w:lineRule="auto"/>
        <w:rPr>
          <w:rFonts w:ascii="Times New Roman" w:hAnsi="Times New Roman" w:cs="Times New Roman"/>
          <w:b/>
          <w:sz w:val="28"/>
          <w:szCs w:val="28"/>
          <w:u w:val="single"/>
        </w:rPr>
      </w:pPr>
    </w:p>
    <w:p w:rsidR="002B48F3" w:rsidRPr="002B48F3" w:rsidRDefault="002B48F3"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 contrôles</w:t>
      </w:r>
    </w:p>
    <w:p w:rsidR="002B48F3" w:rsidRPr="002B48F3" w:rsidRDefault="002B48F3" w:rsidP="002B48F3">
      <w:pPr>
        <w:rPr>
          <w:rFonts w:ascii="Times New Roman" w:hAnsi="Times New Roman" w:cs="Times New Roman"/>
          <w:b/>
        </w:rPr>
      </w:pPr>
    </w:p>
    <w:tbl>
      <w:tblPr>
        <w:tblStyle w:val="Grilledutableau"/>
        <w:tblW w:w="9356" w:type="dxa"/>
        <w:tblInd w:w="108" w:type="dxa"/>
        <w:tblLook w:val="04A0" w:firstRow="1" w:lastRow="0" w:firstColumn="1" w:lastColumn="0" w:noHBand="0" w:noVBand="1"/>
      </w:tblPr>
      <w:tblGrid>
        <w:gridCol w:w="2127"/>
        <w:gridCol w:w="1842"/>
        <w:gridCol w:w="5387"/>
      </w:tblGrid>
      <w:tr w:rsidR="002B48F3" w:rsidRPr="002B48F3" w:rsidTr="0022500B">
        <w:trPr>
          <w:cantSplit/>
          <w:tblHeader/>
        </w:trPr>
        <w:tc>
          <w:tcPr>
            <w:tcW w:w="2127"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Intitulé</w:t>
            </w:r>
          </w:p>
        </w:tc>
        <w:tc>
          <w:tcPr>
            <w:tcW w:w="1842"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5387"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0B408E" w:rsidRPr="002B48F3" w:rsidTr="0022500B">
        <w:trPr>
          <w:cantSplit/>
        </w:trPr>
        <w:tc>
          <w:tcPr>
            <w:tcW w:w="2127" w:type="dxa"/>
          </w:tcPr>
          <w:p w:rsidR="000B408E" w:rsidRPr="002B48F3" w:rsidRDefault="000B408E" w:rsidP="00256AB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total des </w:t>
            </w:r>
            <w:r>
              <w:rPr>
                <w:rFonts w:ascii="Times New Roman" w:hAnsi="Times New Roman" w:cs="Times New Roman"/>
                <w:sz w:val="20"/>
              </w:rPr>
              <w:t>frais de gestion</w:t>
            </w:r>
            <w:r w:rsidRPr="002B48F3">
              <w:rPr>
                <w:rFonts w:ascii="Times New Roman" w:hAnsi="Times New Roman" w:cs="Times New Roman"/>
                <w:sz w:val="20"/>
              </w:rPr>
              <w:t xml:space="preserve"> dans l’état </w:t>
            </w:r>
          </w:p>
        </w:tc>
        <w:tc>
          <w:tcPr>
            <w:tcW w:w="1842" w:type="dxa"/>
          </w:tcPr>
          <w:p w:rsidR="00AE5338" w:rsidRDefault="00693D45" w:rsidP="00693D45">
            <w:pPr>
              <w:rPr>
                <w:rFonts w:ascii="Times New Roman" w:hAnsi="Times New Roman" w:cs="Times New Roman"/>
                <w:sz w:val="20"/>
              </w:rPr>
            </w:pPr>
            <w:r>
              <w:rPr>
                <w:rFonts w:ascii="Times New Roman" w:hAnsi="Times New Roman" w:cs="Times New Roman"/>
                <w:sz w:val="20"/>
              </w:rPr>
              <w:t>R0160/C0030, R0160/C0040</w:t>
            </w:r>
            <w:r w:rsidRPr="002B48F3">
              <w:rPr>
                <w:rFonts w:ascii="Times New Roman" w:hAnsi="Times New Roman" w:cs="Times New Roman"/>
                <w:sz w:val="20"/>
              </w:rPr>
              <w:t xml:space="preserve"> (deuxième tableau)</w:t>
            </w:r>
            <w:r>
              <w:rPr>
                <w:rFonts w:ascii="Times New Roman" w:hAnsi="Times New Roman" w:cs="Times New Roman"/>
                <w:sz w:val="20"/>
              </w:rPr>
              <w:t>,</w:t>
            </w:r>
          </w:p>
          <w:p w:rsidR="00693D45" w:rsidRPr="002B48F3" w:rsidRDefault="00693D45" w:rsidP="00693D45">
            <w:pPr>
              <w:rPr>
                <w:rFonts w:ascii="Times New Roman" w:hAnsi="Times New Roman" w:cs="Times New Roman"/>
                <w:sz w:val="20"/>
              </w:rPr>
            </w:pPr>
            <w:r>
              <w:rPr>
                <w:rFonts w:ascii="Times New Roman" w:hAnsi="Times New Roman" w:cs="Times New Roman"/>
                <w:sz w:val="20"/>
              </w:rPr>
              <w:t>R0090/C0010, R0090/C0020</w:t>
            </w:r>
            <w:r w:rsidRPr="002B48F3">
              <w:rPr>
                <w:rFonts w:ascii="Times New Roman" w:hAnsi="Times New Roman" w:cs="Times New Roman"/>
                <w:sz w:val="20"/>
              </w:rPr>
              <w:t xml:space="preserve"> (premier tableau), </w:t>
            </w:r>
          </w:p>
        </w:tc>
        <w:tc>
          <w:tcPr>
            <w:tcW w:w="5387" w:type="dxa"/>
          </w:tcPr>
          <w:p w:rsidR="000B408E" w:rsidRPr="002B48F3" w:rsidRDefault="000B408E" w:rsidP="00256AB6">
            <w:pPr>
              <w:snapToGrid w:val="0"/>
              <w:rPr>
                <w:rFonts w:ascii="Times New Roman" w:hAnsi="Times New Roman" w:cs="Times New Roman"/>
                <w:sz w:val="20"/>
              </w:rPr>
            </w:pPr>
            <w:r w:rsidRPr="002B48F3">
              <w:rPr>
                <w:rFonts w:ascii="Times New Roman" w:hAnsi="Times New Roman" w:cs="Times New Roman"/>
                <w:sz w:val="20"/>
              </w:rPr>
              <w:t xml:space="preserve">Le total des </w:t>
            </w:r>
            <w:r>
              <w:rPr>
                <w:rFonts w:ascii="Times New Roman" w:hAnsi="Times New Roman" w:cs="Times New Roman"/>
                <w:sz w:val="20"/>
              </w:rPr>
              <w:t>frais de gestion par nature</w:t>
            </w:r>
            <w:r w:rsidRPr="002B48F3">
              <w:rPr>
                <w:rFonts w:ascii="Times New Roman" w:hAnsi="Times New Roman" w:cs="Times New Roman"/>
                <w:sz w:val="20"/>
              </w:rPr>
              <w:t xml:space="preserve"> dans le premier tableau est égal au total des </w:t>
            </w:r>
            <w:r>
              <w:rPr>
                <w:rFonts w:ascii="Times New Roman" w:hAnsi="Times New Roman" w:cs="Times New Roman"/>
                <w:sz w:val="20"/>
              </w:rPr>
              <w:t>frais de gestion par destination</w:t>
            </w:r>
            <w:r w:rsidRPr="002B48F3">
              <w:rPr>
                <w:rFonts w:ascii="Times New Roman" w:hAnsi="Times New Roman" w:cs="Times New Roman"/>
                <w:sz w:val="20"/>
              </w:rPr>
              <w:t xml:space="preserve"> dans le deuxième tableau :</w:t>
            </w:r>
          </w:p>
          <w:p w:rsidR="000B408E" w:rsidRDefault="00693D45" w:rsidP="00256AB6">
            <w:pPr>
              <w:snapToGrid w:val="0"/>
              <w:rPr>
                <w:rFonts w:ascii="Times New Roman" w:hAnsi="Times New Roman" w:cs="Times New Roman"/>
                <w:sz w:val="20"/>
              </w:rPr>
            </w:pPr>
            <w:r>
              <w:rPr>
                <w:rFonts w:ascii="Times New Roman" w:hAnsi="Times New Roman" w:cs="Times New Roman"/>
                <w:sz w:val="20"/>
              </w:rPr>
              <w:t>R0160/C0030</w:t>
            </w:r>
            <w:r w:rsidR="00AE5338">
              <w:rPr>
                <w:rFonts w:ascii="Times New Roman" w:hAnsi="Times New Roman" w:cs="Times New Roman"/>
                <w:sz w:val="20"/>
              </w:rPr>
              <w:t xml:space="preserve"> = </w:t>
            </w:r>
            <w:r>
              <w:rPr>
                <w:rFonts w:ascii="Times New Roman" w:hAnsi="Times New Roman" w:cs="Times New Roman"/>
                <w:sz w:val="20"/>
              </w:rPr>
              <w:t>R0090/C0010</w:t>
            </w:r>
            <w:r w:rsidR="00AE5338">
              <w:rPr>
                <w:rFonts w:ascii="Times New Roman" w:hAnsi="Times New Roman" w:cs="Times New Roman"/>
                <w:sz w:val="20"/>
              </w:rPr>
              <w:t>,</w:t>
            </w:r>
          </w:p>
          <w:p w:rsidR="000B408E" w:rsidRPr="002B48F3" w:rsidRDefault="00693D45" w:rsidP="00693D45">
            <w:pPr>
              <w:snapToGrid w:val="0"/>
              <w:rPr>
                <w:rFonts w:ascii="Times New Roman" w:hAnsi="Times New Roman" w:cs="Times New Roman"/>
                <w:sz w:val="20"/>
              </w:rPr>
            </w:pPr>
            <w:r>
              <w:rPr>
                <w:rFonts w:ascii="Times New Roman" w:hAnsi="Times New Roman" w:cs="Times New Roman"/>
                <w:sz w:val="20"/>
              </w:rPr>
              <w:t>R0160/C0040</w:t>
            </w:r>
            <w:r w:rsidR="00AE5338">
              <w:rPr>
                <w:rFonts w:ascii="Times New Roman" w:hAnsi="Times New Roman" w:cs="Times New Roman"/>
                <w:sz w:val="20"/>
              </w:rPr>
              <w:t xml:space="preserve"> = </w:t>
            </w:r>
            <w:r>
              <w:rPr>
                <w:rFonts w:ascii="Times New Roman" w:hAnsi="Times New Roman" w:cs="Times New Roman"/>
                <w:sz w:val="20"/>
              </w:rPr>
              <w:t>R0090/C0020</w:t>
            </w:r>
          </w:p>
        </w:tc>
      </w:tr>
      <w:tr w:rsidR="004F3E2A" w:rsidRPr="002B48F3" w:rsidTr="0022500B">
        <w:trPr>
          <w:cantSplit/>
        </w:trPr>
        <w:tc>
          <w:tcPr>
            <w:tcW w:w="2127" w:type="dxa"/>
            <w:vMerge w:val="restart"/>
            <w:vAlign w:val="center"/>
          </w:tcPr>
          <w:p w:rsidR="004F3E2A" w:rsidRPr="002B48F3" w:rsidRDefault="004F3E2A" w:rsidP="004F3E2A">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des données renseignées avec le </w:t>
            </w:r>
            <w:r>
              <w:rPr>
                <w:rFonts w:ascii="Times New Roman" w:hAnsi="Times New Roman" w:cs="Times New Roman"/>
                <w:sz w:val="20"/>
              </w:rPr>
              <w:t>compte de résultat</w:t>
            </w:r>
            <w:r w:rsidRPr="002B48F3">
              <w:rPr>
                <w:rFonts w:ascii="Times New Roman" w:hAnsi="Times New Roman" w:cs="Times New Roman"/>
                <w:sz w:val="20"/>
              </w:rPr>
              <w:t xml:space="preserve"> (contrôles inter-états)</w:t>
            </w:r>
          </w:p>
        </w:tc>
        <w:tc>
          <w:tcPr>
            <w:tcW w:w="1842" w:type="dxa"/>
          </w:tcPr>
          <w:p w:rsidR="004F3E2A" w:rsidRPr="002B48F3" w:rsidRDefault="0093775E" w:rsidP="0093775E">
            <w:pPr>
              <w:rPr>
                <w:rFonts w:ascii="Times New Roman" w:hAnsi="Times New Roman" w:cs="Times New Roman"/>
                <w:sz w:val="20"/>
              </w:rPr>
            </w:pPr>
            <w:r>
              <w:rPr>
                <w:rFonts w:ascii="Times New Roman" w:hAnsi="Times New Roman" w:cs="Times New Roman"/>
                <w:sz w:val="20"/>
              </w:rPr>
              <w:t>R0110/C0030, R0110/C0040</w:t>
            </w:r>
          </w:p>
        </w:tc>
        <w:tc>
          <w:tcPr>
            <w:tcW w:w="5387" w:type="dxa"/>
          </w:tcPr>
          <w:p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frais d’acquisition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la somme des frais d’acquisition inscrits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rsidR="004F3E2A" w:rsidRDefault="00FF52EC" w:rsidP="00AE5338">
            <w:pPr>
              <w:rPr>
                <w:rFonts w:ascii="Times New Roman" w:hAnsi="Times New Roman" w:cs="Times New Roman"/>
                <w:sz w:val="20"/>
              </w:rPr>
            </w:pPr>
            <w:r>
              <w:rPr>
                <w:rFonts w:ascii="Times New Roman" w:hAnsi="Times New Roman" w:cs="Times New Roman"/>
                <w:sz w:val="20"/>
              </w:rPr>
              <w:t>R0110/C0030</w:t>
            </w:r>
            <w:r w:rsidR="004F3E2A" w:rsidRPr="00AE5338">
              <w:rPr>
                <w:rFonts w:ascii="Times New Roman" w:hAnsi="Times New Roman" w:cs="Times New Roman"/>
                <w:sz w:val="20"/>
              </w:rPr>
              <w:t xml:space="preserve"> = </w:t>
            </w:r>
            <w:r w:rsidR="00A0006F">
              <w:rPr>
                <w:rFonts w:ascii="Times New Roman" w:hAnsi="Times New Roman" w:cs="Times New Roman"/>
                <w:sz w:val="20"/>
              </w:rPr>
              <w:t>R01</w:t>
            </w:r>
            <w:r w:rsidR="00DF0968">
              <w:rPr>
                <w:rFonts w:ascii="Times New Roman" w:hAnsi="Times New Roman" w:cs="Times New Roman"/>
                <w:sz w:val="20"/>
              </w:rPr>
              <w:t>8</w:t>
            </w:r>
            <w:r w:rsidR="00A0006F">
              <w:rPr>
                <w:rFonts w:ascii="Times New Roman" w:hAnsi="Times New Roman" w:cs="Times New Roman"/>
                <w:sz w:val="20"/>
              </w:rPr>
              <w:t>0/C0040</w:t>
            </w:r>
            <w:r w:rsidR="004F3E2A">
              <w:rPr>
                <w:rFonts w:ascii="Times New Roman" w:hAnsi="Times New Roman" w:cs="Times New Roman"/>
                <w:sz w:val="20"/>
              </w:rPr>
              <w:t xml:space="preserve"> de l’état </w:t>
            </w:r>
            <w:r w:rsidR="00137964">
              <w:rPr>
                <w:rFonts w:ascii="Times New Roman" w:hAnsi="Times New Roman" w:cs="Times New Roman"/>
                <w:sz w:val="20"/>
              </w:rPr>
              <w:t>FR.03.01</w:t>
            </w:r>
            <w:r w:rsidR="004F3E2A">
              <w:rPr>
                <w:rFonts w:ascii="Times New Roman" w:hAnsi="Times New Roman" w:cs="Times New Roman"/>
                <w:sz w:val="20"/>
              </w:rPr>
              <w:t xml:space="preserve"> + </w:t>
            </w:r>
            <w:r w:rsidR="00A0006F">
              <w:rPr>
                <w:rFonts w:ascii="Times New Roman" w:hAnsi="Times New Roman" w:cs="Times New Roman"/>
                <w:sz w:val="20"/>
              </w:rPr>
              <w:t>R0120/C0040</w:t>
            </w:r>
            <w:r w:rsidR="004F3E2A">
              <w:rPr>
                <w:rFonts w:ascii="Times New Roman" w:hAnsi="Times New Roman" w:cs="Times New Roman"/>
                <w:sz w:val="20"/>
              </w:rPr>
              <w:t xml:space="preserve"> de l’état </w:t>
            </w:r>
            <w:r w:rsidR="00137964">
              <w:rPr>
                <w:rFonts w:ascii="Times New Roman" w:hAnsi="Times New Roman" w:cs="Times New Roman"/>
                <w:sz w:val="20"/>
              </w:rPr>
              <w:t>FR.03.02</w:t>
            </w:r>
            <w:r w:rsidR="00DF0968">
              <w:rPr>
                <w:rFonts w:ascii="Times New Roman" w:hAnsi="Times New Roman" w:cs="Times New Roman"/>
                <w:sz w:val="20"/>
              </w:rPr>
              <w:t>,</w:t>
            </w:r>
          </w:p>
          <w:p w:rsidR="004F3E2A" w:rsidRPr="002B48F3" w:rsidRDefault="00FF52EC" w:rsidP="00DF0968">
            <w:pPr>
              <w:rPr>
                <w:rFonts w:ascii="Times New Roman" w:hAnsi="Times New Roman" w:cs="Times New Roman"/>
                <w:sz w:val="20"/>
              </w:rPr>
            </w:pPr>
            <w:r>
              <w:rPr>
                <w:rFonts w:ascii="Times New Roman" w:hAnsi="Times New Roman" w:cs="Times New Roman"/>
                <w:sz w:val="20"/>
              </w:rPr>
              <w:t>R0110/C0040</w:t>
            </w:r>
            <w:r w:rsidR="004F3E2A" w:rsidRPr="00AE5338">
              <w:rPr>
                <w:rFonts w:ascii="Times New Roman" w:hAnsi="Times New Roman" w:cs="Times New Roman"/>
                <w:sz w:val="20"/>
              </w:rPr>
              <w:t xml:space="preserve"> = </w:t>
            </w:r>
            <w:r w:rsidR="00A0006F">
              <w:rPr>
                <w:rFonts w:ascii="Times New Roman" w:hAnsi="Times New Roman" w:cs="Times New Roman"/>
                <w:sz w:val="20"/>
              </w:rPr>
              <w:t>R01</w:t>
            </w:r>
            <w:r w:rsidR="00DF0968">
              <w:rPr>
                <w:rFonts w:ascii="Times New Roman" w:hAnsi="Times New Roman" w:cs="Times New Roman"/>
                <w:sz w:val="20"/>
              </w:rPr>
              <w:t>8</w:t>
            </w:r>
            <w:r w:rsidR="00A0006F">
              <w:rPr>
                <w:rFonts w:ascii="Times New Roman" w:hAnsi="Times New Roman" w:cs="Times New Roman"/>
                <w:sz w:val="20"/>
              </w:rPr>
              <w:t>0/C0050</w:t>
            </w:r>
            <w:r w:rsidR="004F3E2A">
              <w:rPr>
                <w:rFonts w:ascii="Times New Roman" w:hAnsi="Times New Roman" w:cs="Times New Roman"/>
                <w:sz w:val="20"/>
              </w:rPr>
              <w:t xml:space="preserve"> de l’état </w:t>
            </w:r>
            <w:r w:rsidR="00BA1AAD">
              <w:rPr>
                <w:rFonts w:ascii="Times New Roman" w:hAnsi="Times New Roman" w:cs="Times New Roman"/>
                <w:sz w:val="20"/>
              </w:rPr>
              <w:t>FR.03.01</w:t>
            </w:r>
            <w:r w:rsidR="004F3E2A">
              <w:rPr>
                <w:rFonts w:ascii="Times New Roman" w:hAnsi="Times New Roman" w:cs="Times New Roman"/>
                <w:sz w:val="20"/>
              </w:rPr>
              <w:t xml:space="preserve"> + </w:t>
            </w:r>
            <w:r w:rsidR="00A0006F">
              <w:rPr>
                <w:rFonts w:ascii="Times New Roman" w:hAnsi="Times New Roman" w:cs="Times New Roman"/>
                <w:sz w:val="20"/>
              </w:rPr>
              <w:t>R0120/C0050</w:t>
            </w:r>
            <w:r w:rsidR="004F3E2A">
              <w:rPr>
                <w:rFonts w:ascii="Times New Roman" w:hAnsi="Times New Roman" w:cs="Times New Roman"/>
                <w:sz w:val="20"/>
              </w:rPr>
              <w:t xml:space="preserve"> de l’état </w:t>
            </w:r>
            <w:r w:rsidR="00BA1AAD">
              <w:rPr>
                <w:rFonts w:ascii="Times New Roman" w:hAnsi="Times New Roman" w:cs="Times New Roman"/>
                <w:sz w:val="20"/>
              </w:rPr>
              <w:t>FR.03.02</w:t>
            </w:r>
          </w:p>
        </w:tc>
      </w:tr>
      <w:tr w:rsidR="004F3E2A" w:rsidRPr="002B48F3" w:rsidTr="0022500B">
        <w:trPr>
          <w:cantSplit/>
        </w:trPr>
        <w:tc>
          <w:tcPr>
            <w:tcW w:w="2127" w:type="dxa"/>
            <w:vMerge/>
          </w:tcPr>
          <w:p w:rsidR="004F3E2A" w:rsidRPr="002B48F3" w:rsidRDefault="004F3E2A" w:rsidP="000B408E">
            <w:pPr>
              <w:snapToGrid w:val="0"/>
              <w:rPr>
                <w:rFonts w:ascii="Times New Roman" w:hAnsi="Times New Roman" w:cs="Times New Roman"/>
                <w:sz w:val="20"/>
              </w:rPr>
            </w:pPr>
          </w:p>
        </w:tc>
        <w:tc>
          <w:tcPr>
            <w:tcW w:w="1842" w:type="dxa"/>
          </w:tcPr>
          <w:p w:rsidR="004F3E2A" w:rsidRPr="002B48F3" w:rsidRDefault="0093775E" w:rsidP="0093775E">
            <w:pPr>
              <w:rPr>
                <w:rFonts w:ascii="Times New Roman" w:hAnsi="Times New Roman" w:cs="Times New Roman"/>
                <w:sz w:val="20"/>
              </w:rPr>
            </w:pPr>
            <w:r>
              <w:rPr>
                <w:rFonts w:ascii="Times New Roman" w:hAnsi="Times New Roman" w:cs="Times New Roman"/>
                <w:sz w:val="20"/>
              </w:rPr>
              <w:t>R0120/C0030, R0120/C0040</w:t>
            </w:r>
          </w:p>
        </w:tc>
        <w:tc>
          <w:tcPr>
            <w:tcW w:w="5387" w:type="dxa"/>
          </w:tcPr>
          <w:p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frais d’administration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la somme des frais d’administration inscrits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rsidR="00DF0968" w:rsidRDefault="00FF52EC" w:rsidP="00FF52EC">
            <w:pPr>
              <w:rPr>
                <w:rFonts w:ascii="Times New Roman" w:hAnsi="Times New Roman" w:cs="Times New Roman"/>
                <w:sz w:val="20"/>
              </w:rPr>
            </w:pPr>
            <w:r>
              <w:rPr>
                <w:rFonts w:ascii="Times New Roman" w:hAnsi="Times New Roman" w:cs="Times New Roman"/>
                <w:sz w:val="20"/>
              </w:rPr>
              <w:t>R0120/C0030</w:t>
            </w:r>
            <w:r w:rsidR="004F3E2A" w:rsidRPr="00AE5338">
              <w:rPr>
                <w:rFonts w:ascii="Times New Roman" w:hAnsi="Times New Roman" w:cs="Times New Roman"/>
                <w:sz w:val="20"/>
              </w:rPr>
              <w:t xml:space="preserve"> = </w:t>
            </w:r>
            <w:r w:rsidR="00DF0968">
              <w:rPr>
                <w:rFonts w:ascii="Times New Roman" w:hAnsi="Times New Roman" w:cs="Times New Roman"/>
                <w:sz w:val="20"/>
              </w:rPr>
              <w:t xml:space="preserve">R0190/C0040 de l’état </w:t>
            </w:r>
            <w:r w:rsidR="0036130F">
              <w:rPr>
                <w:rFonts w:ascii="Times New Roman" w:hAnsi="Times New Roman" w:cs="Times New Roman"/>
                <w:sz w:val="20"/>
              </w:rPr>
              <w:t>FR.03.01</w:t>
            </w:r>
            <w:r w:rsidR="00DF0968">
              <w:rPr>
                <w:rFonts w:ascii="Times New Roman" w:hAnsi="Times New Roman" w:cs="Times New Roman"/>
                <w:sz w:val="20"/>
              </w:rPr>
              <w:t xml:space="preserve"> + R0130/C0040 de l’état </w:t>
            </w:r>
            <w:r w:rsidR="0036130F">
              <w:rPr>
                <w:rFonts w:ascii="Times New Roman" w:hAnsi="Times New Roman" w:cs="Times New Roman"/>
                <w:sz w:val="20"/>
              </w:rPr>
              <w:t>FR.03.02</w:t>
            </w:r>
            <w:r w:rsidR="00DF0968">
              <w:rPr>
                <w:rFonts w:ascii="Times New Roman" w:hAnsi="Times New Roman" w:cs="Times New Roman"/>
                <w:sz w:val="20"/>
              </w:rPr>
              <w:t xml:space="preserve">, </w:t>
            </w:r>
          </w:p>
          <w:p w:rsidR="004F3E2A" w:rsidRPr="002B48F3" w:rsidRDefault="00FF52EC" w:rsidP="00DF0968">
            <w:pPr>
              <w:rPr>
                <w:rFonts w:ascii="Times New Roman" w:hAnsi="Times New Roman" w:cs="Times New Roman"/>
                <w:sz w:val="20"/>
              </w:rPr>
            </w:pPr>
            <w:r>
              <w:rPr>
                <w:rFonts w:ascii="Times New Roman" w:hAnsi="Times New Roman" w:cs="Times New Roman"/>
                <w:sz w:val="20"/>
              </w:rPr>
              <w:t>R0120/C0040</w:t>
            </w:r>
            <w:r w:rsidR="004F3E2A" w:rsidRPr="00AE5338">
              <w:rPr>
                <w:rFonts w:ascii="Times New Roman" w:hAnsi="Times New Roman" w:cs="Times New Roman"/>
                <w:sz w:val="20"/>
              </w:rPr>
              <w:t xml:space="preserve"> = </w:t>
            </w:r>
            <w:r w:rsidR="00DF0968">
              <w:rPr>
                <w:rFonts w:ascii="Times New Roman" w:hAnsi="Times New Roman" w:cs="Times New Roman"/>
                <w:sz w:val="20"/>
              </w:rPr>
              <w:t xml:space="preserve">R0190/C0050 de l’état </w:t>
            </w:r>
            <w:r w:rsidR="0036130F">
              <w:rPr>
                <w:rFonts w:ascii="Times New Roman" w:hAnsi="Times New Roman" w:cs="Times New Roman"/>
                <w:sz w:val="20"/>
              </w:rPr>
              <w:t>FR.03.01</w:t>
            </w:r>
            <w:r w:rsidR="00DF0968">
              <w:rPr>
                <w:rFonts w:ascii="Times New Roman" w:hAnsi="Times New Roman" w:cs="Times New Roman"/>
                <w:sz w:val="20"/>
              </w:rPr>
              <w:t xml:space="preserve"> + R0130/C0050 de l’état </w:t>
            </w:r>
            <w:r w:rsidR="0036130F">
              <w:rPr>
                <w:rFonts w:ascii="Times New Roman" w:hAnsi="Times New Roman" w:cs="Times New Roman"/>
                <w:sz w:val="20"/>
              </w:rPr>
              <w:t>FR.03.02</w:t>
            </w:r>
          </w:p>
        </w:tc>
      </w:tr>
      <w:tr w:rsidR="004F3E2A" w:rsidRPr="002B48F3" w:rsidTr="0022500B">
        <w:trPr>
          <w:cantSplit/>
        </w:trPr>
        <w:tc>
          <w:tcPr>
            <w:tcW w:w="2127" w:type="dxa"/>
            <w:vMerge/>
          </w:tcPr>
          <w:p w:rsidR="004F3E2A" w:rsidRPr="002B48F3" w:rsidRDefault="004F3E2A" w:rsidP="000B408E">
            <w:pPr>
              <w:snapToGrid w:val="0"/>
              <w:rPr>
                <w:rFonts w:ascii="Times New Roman" w:hAnsi="Times New Roman" w:cs="Times New Roman"/>
                <w:sz w:val="20"/>
              </w:rPr>
            </w:pPr>
          </w:p>
        </w:tc>
        <w:tc>
          <w:tcPr>
            <w:tcW w:w="1842" w:type="dxa"/>
          </w:tcPr>
          <w:p w:rsidR="004F3E2A" w:rsidRPr="002B48F3" w:rsidRDefault="004F3E2A" w:rsidP="0093775E">
            <w:pPr>
              <w:rPr>
                <w:rFonts w:ascii="Times New Roman" w:hAnsi="Times New Roman" w:cs="Times New Roman"/>
                <w:sz w:val="20"/>
              </w:rPr>
            </w:pPr>
          </w:p>
        </w:tc>
        <w:tc>
          <w:tcPr>
            <w:tcW w:w="5387" w:type="dxa"/>
          </w:tcPr>
          <w:p w:rsidR="004F3E2A" w:rsidRPr="002B48F3" w:rsidRDefault="004F3E2A" w:rsidP="007939E7">
            <w:pPr>
              <w:rPr>
                <w:rFonts w:ascii="Times New Roman" w:hAnsi="Times New Roman" w:cs="Times New Roman"/>
                <w:sz w:val="20"/>
              </w:rPr>
            </w:pPr>
          </w:p>
        </w:tc>
      </w:tr>
      <w:tr w:rsidR="004F3E2A" w:rsidRPr="002B48F3" w:rsidTr="0022500B">
        <w:trPr>
          <w:cantSplit/>
        </w:trPr>
        <w:tc>
          <w:tcPr>
            <w:tcW w:w="2127" w:type="dxa"/>
            <w:vMerge/>
          </w:tcPr>
          <w:p w:rsidR="004F3E2A" w:rsidRPr="002B48F3" w:rsidRDefault="004F3E2A" w:rsidP="000B408E">
            <w:pPr>
              <w:snapToGrid w:val="0"/>
              <w:rPr>
                <w:rFonts w:ascii="Times New Roman" w:hAnsi="Times New Roman" w:cs="Times New Roman"/>
                <w:sz w:val="20"/>
              </w:rPr>
            </w:pPr>
          </w:p>
        </w:tc>
        <w:tc>
          <w:tcPr>
            <w:tcW w:w="1842" w:type="dxa"/>
          </w:tcPr>
          <w:p w:rsidR="004F3E2A" w:rsidRPr="002B48F3" w:rsidRDefault="0093775E" w:rsidP="0093775E">
            <w:pPr>
              <w:rPr>
                <w:rFonts w:ascii="Times New Roman" w:hAnsi="Times New Roman" w:cs="Times New Roman"/>
                <w:sz w:val="20"/>
              </w:rPr>
            </w:pPr>
            <w:r>
              <w:rPr>
                <w:rFonts w:ascii="Times New Roman" w:hAnsi="Times New Roman" w:cs="Times New Roman"/>
                <w:sz w:val="20"/>
              </w:rPr>
              <w:t>R0140/C0030, R0140/C0040</w:t>
            </w:r>
          </w:p>
        </w:tc>
        <w:tc>
          <w:tcPr>
            <w:tcW w:w="5387" w:type="dxa"/>
          </w:tcPr>
          <w:p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w:t>
            </w:r>
            <w:r w:rsidR="00154291">
              <w:rPr>
                <w:rFonts w:ascii="Times New Roman" w:hAnsi="Times New Roman" w:cs="Times New Roman"/>
                <w:sz w:val="20"/>
              </w:rPr>
              <w:t>autres charges techniques</w:t>
            </w:r>
            <w:r>
              <w:rPr>
                <w:rFonts w:ascii="Times New Roman" w:hAnsi="Times New Roman" w:cs="Times New Roman"/>
                <w:sz w:val="20"/>
              </w:rPr>
              <w:t xml:space="preserve">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 xml:space="preserve">la somme des </w:t>
            </w:r>
            <w:r w:rsidR="00154291">
              <w:rPr>
                <w:rFonts w:ascii="Times New Roman" w:hAnsi="Times New Roman" w:cs="Times New Roman"/>
                <w:sz w:val="20"/>
              </w:rPr>
              <w:t>autres charges techniques</w:t>
            </w:r>
            <w:r>
              <w:rPr>
                <w:rFonts w:ascii="Times New Roman" w:hAnsi="Times New Roman" w:cs="Times New Roman"/>
                <w:sz w:val="20"/>
              </w:rPr>
              <w:t xml:space="preserve"> inscrit</w:t>
            </w:r>
            <w:r w:rsidR="00154291">
              <w:rPr>
                <w:rFonts w:ascii="Times New Roman" w:hAnsi="Times New Roman" w:cs="Times New Roman"/>
                <w:sz w:val="20"/>
              </w:rPr>
              <w:t>e</w:t>
            </w:r>
            <w:r>
              <w:rPr>
                <w:rFonts w:ascii="Times New Roman" w:hAnsi="Times New Roman" w:cs="Times New Roman"/>
                <w:sz w:val="20"/>
              </w:rPr>
              <w: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rsidR="004F3E2A" w:rsidRDefault="0093775E" w:rsidP="00256AB6">
            <w:pPr>
              <w:rPr>
                <w:rFonts w:ascii="Times New Roman" w:hAnsi="Times New Roman" w:cs="Times New Roman"/>
                <w:sz w:val="20"/>
              </w:rPr>
            </w:pPr>
            <w:r>
              <w:rPr>
                <w:rFonts w:ascii="Times New Roman" w:hAnsi="Times New Roman" w:cs="Times New Roman"/>
                <w:sz w:val="20"/>
              </w:rPr>
              <w:t>R0140/C0030</w:t>
            </w:r>
            <w:r w:rsidR="004F3E2A" w:rsidRPr="00AE5338">
              <w:rPr>
                <w:rFonts w:ascii="Times New Roman" w:hAnsi="Times New Roman" w:cs="Times New Roman"/>
                <w:sz w:val="20"/>
              </w:rPr>
              <w:t xml:space="preserve"> = </w:t>
            </w:r>
            <w:r w:rsidR="009C60FF">
              <w:rPr>
                <w:rFonts w:ascii="Times New Roman" w:hAnsi="Times New Roman" w:cs="Times New Roman"/>
                <w:sz w:val="20"/>
              </w:rPr>
              <w:t>R0</w:t>
            </w:r>
            <w:r w:rsidR="00154291">
              <w:rPr>
                <w:rFonts w:ascii="Times New Roman" w:hAnsi="Times New Roman" w:cs="Times New Roman"/>
                <w:sz w:val="20"/>
              </w:rPr>
              <w:t>26</w:t>
            </w:r>
            <w:r w:rsidR="009C60FF">
              <w:rPr>
                <w:rFonts w:ascii="Times New Roman" w:hAnsi="Times New Roman" w:cs="Times New Roman"/>
                <w:sz w:val="20"/>
              </w:rPr>
              <w:t>0/C0040</w:t>
            </w:r>
            <w:r w:rsidR="004F3E2A">
              <w:rPr>
                <w:rFonts w:ascii="Times New Roman" w:hAnsi="Times New Roman" w:cs="Times New Roman"/>
                <w:sz w:val="20"/>
              </w:rPr>
              <w:t xml:space="preserve"> de l’état </w:t>
            </w:r>
            <w:r w:rsidR="00944187">
              <w:rPr>
                <w:rFonts w:ascii="Times New Roman" w:hAnsi="Times New Roman" w:cs="Times New Roman"/>
                <w:sz w:val="20"/>
              </w:rPr>
              <w:t>FR.03.01</w:t>
            </w:r>
            <w:r w:rsidR="004F3E2A">
              <w:rPr>
                <w:rFonts w:ascii="Times New Roman" w:hAnsi="Times New Roman" w:cs="Times New Roman"/>
                <w:sz w:val="20"/>
              </w:rPr>
              <w:t xml:space="preserve"> + </w:t>
            </w:r>
            <w:r w:rsidR="009C60FF">
              <w:rPr>
                <w:rFonts w:ascii="Times New Roman" w:hAnsi="Times New Roman" w:cs="Times New Roman"/>
                <w:sz w:val="20"/>
              </w:rPr>
              <w:t>R0</w:t>
            </w:r>
            <w:r w:rsidR="004F3E2A" w:rsidRPr="00AE5338">
              <w:rPr>
                <w:rFonts w:ascii="Times New Roman" w:hAnsi="Times New Roman" w:cs="Times New Roman"/>
                <w:sz w:val="20"/>
              </w:rPr>
              <w:t>1</w:t>
            </w:r>
            <w:r w:rsidR="00154291">
              <w:rPr>
                <w:rFonts w:ascii="Times New Roman" w:hAnsi="Times New Roman" w:cs="Times New Roman"/>
                <w:sz w:val="20"/>
              </w:rPr>
              <w:t>5</w:t>
            </w:r>
            <w:r w:rsidR="009C60FF">
              <w:rPr>
                <w:rFonts w:ascii="Times New Roman" w:hAnsi="Times New Roman" w:cs="Times New Roman"/>
                <w:sz w:val="20"/>
              </w:rPr>
              <w:t>0/C0040</w:t>
            </w:r>
            <w:r w:rsidR="004F3E2A">
              <w:rPr>
                <w:rFonts w:ascii="Times New Roman" w:hAnsi="Times New Roman" w:cs="Times New Roman"/>
                <w:sz w:val="20"/>
              </w:rPr>
              <w:t xml:space="preserve"> de l’état </w:t>
            </w:r>
            <w:r w:rsidR="00944187">
              <w:rPr>
                <w:rFonts w:ascii="Times New Roman" w:hAnsi="Times New Roman" w:cs="Times New Roman"/>
                <w:sz w:val="20"/>
              </w:rPr>
              <w:t>FR.03.02</w:t>
            </w:r>
            <w:r w:rsidR="009C60FF">
              <w:rPr>
                <w:rFonts w:ascii="Times New Roman" w:hAnsi="Times New Roman" w:cs="Times New Roman"/>
                <w:sz w:val="20"/>
              </w:rPr>
              <w:t>,</w:t>
            </w:r>
          </w:p>
          <w:p w:rsidR="004F3E2A" w:rsidRPr="002B48F3" w:rsidRDefault="0093775E" w:rsidP="009C60FF">
            <w:pPr>
              <w:rPr>
                <w:rFonts w:ascii="Times New Roman" w:hAnsi="Times New Roman" w:cs="Times New Roman"/>
                <w:sz w:val="20"/>
              </w:rPr>
            </w:pPr>
            <w:r>
              <w:rPr>
                <w:rFonts w:ascii="Times New Roman" w:hAnsi="Times New Roman" w:cs="Times New Roman"/>
                <w:sz w:val="20"/>
              </w:rPr>
              <w:t>R0140/C00</w:t>
            </w:r>
            <w:r w:rsidR="00FF52EC">
              <w:rPr>
                <w:rFonts w:ascii="Times New Roman" w:hAnsi="Times New Roman" w:cs="Times New Roman"/>
                <w:sz w:val="20"/>
              </w:rPr>
              <w:t>4</w:t>
            </w:r>
            <w:r>
              <w:rPr>
                <w:rFonts w:ascii="Times New Roman" w:hAnsi="Times New Roman" w:cs="Times New Roman"/>
                <w:sz w:val="20"/>
              </w:rPr>
              <w:t>0</w:t>
            </w:r>
            <w:r w:rsidR="004F3E2A" w:rsidRPr="00AE5338">
              <w:rPr>
                <w:rFonts w:ascii="Times New Roman" w:hAnsi="Times New Roman" w:cs="Times New Roman"/>
                <w:sz w:val="20"/>
              </w:rPr>
              <w:t xml:space="preserve"> = </w:t>
            </w:r>
            <w:r w:rsidR="009C60FF">
              <w:rPr>
                <w:rFonts w:ascii="Times New Roman" w:hAnsi="Times New Roman" w:cs="Times New Roman"/>
                <w:sz w:val="20"/>
              </w:rPr>
              <w:t>R0260/C0050</w:t>
            </w:r>
            <w:r w:rsidR="004F3E2A">
              <w:rPr>
                <w:rFonts w:ascii="Times New Roman" w:hAnsi="Times New Roman" w:cs="Times New Roman"/>
                <w:sz w:val="20"/>
              </w:rPr>
              <w:t xml:space="preserve"> de l’état </w:t>
            </w:r>
            <w:r w:rsidR="00944187">
              <w:rPr>
                <w:rFonts w:ascii="Times New Roman" w:hAnsi="Times New Roman" w:cs="Times New Roman"/>
                <w:sz w:val="20"/>
              </w:rPr>
              <w:t>FR.03.01</w:t>
            </w:r>
            <w:r w:rsidR="004F3E2A">
              <w:rPr>
                <w:rFonts w:ascii="Times New Roman" w:hAnsi="Times New Roman" w:cs="Times New Roman"/>
                <w:sz w:val="20"/>
              </w:rPr>
              <w:t xml:space="preserve"> + </w:t>
            </w:r>
            <w:r w:rsidR="009C60FF">
              <w:rPr>
                <w:rFonts w:ascii="Times New Roman" w:hAnsi="Times New Roman" w:cs="Times New Roman"/>
                <w:sz w:val="20"/>
              </w:rPr>
              <w:t>R01</w:t>
            </w:r>
            <w:r w:rsidR="00154291">
              <w:rPr>
                <w:rFonts w:ascii="Times New Roman" w:hAnsi="Times New Roman" w:cs="Times New Roman"/>
                <w:sz w:val="20"/>
              </w:rPr>
              <w:t>5</w:t>
            </w:r>
            <w:r w:rsidR="009C60FF">
              <w:rPr>
                <w:rFonts w:ascii="Times New Roman" w:hAnsi="Times New Roman" w:cs="Times New Roman"/>
                <w:sz w:val="20"/>
              </w:rPr>
              <w:t>0/C0050</w:t>
            </w:r>
            <w:r w:rsidR="004F3E2A">
              <w:rPr>
                <w:rFonts w:ascii="Times New Roman" w:hAnsi="Times New Roman" w:cs="Times New Roman"/>
                <w:sz w:val="20"/>
              </w:rPr>
              <w:t xml:space="preserve"> de l’état </w:t>
            </w:r>
            <w:r w:rsidR="00944187">
              <w:rPr>
                <w:rFonts w:ascii="Times New Roman" w:hAnsi="Times New Roman" w:cs="Times New Roman"/>
                <w:sz w:val="20"/>
              </w:rPr>
              <w:t>FR.03.02</w:t>
            </w:r>
          </w:p>
        </w:tc>
      </w:tr>
      <w:tr w:rsidR="00D16254" w:rsidRPr="002B48F3" w:rsidTr="0022500B">
        <w:trPr>
          <w:cantSplit/>
        </w:trPr>
        <w:tc>
          <w:tcPr>
            <w:tcW w:w="2127" w:type="dxa"/>
            <w:vMerge/>
          </w:tcPr>
          <w:p w:rsidR="00D16254" w:rsidRPr="002B48F3" w:rsidRDefault="00D16254" w:rsidP="000B408E">
            <w:pPr>
              <w:snapToGrid w:val="0"/>
              <w:rPr>
                <w:rFonts w:ascii="Times New Roman" w:hAnsi="Times New Roman" w:cs="Times New Roman"/>
                <w:sz w:val="20"/>
              </w:rPr>
            </w:pPr>
          </w:p>
        </w:tc>
        <w:tc>
          <w:tcPr>
            <w:tcW w:w="1842" w:type="dxa"/>
          </w:tcPr>
          <w:p w:rsidR="00D16254" w:rsidRPr="002B48F3" w:rsidRDefault="0093775E" w:rsidP="0093775E">
            <w:pPr>
              <w:rPr>
                <w:rFonts w:ascii="Times New Roman" w:hAnsi="Times New Roman" w:cs="Times New Roman"/>
                <w:sz w:val="20"/>
              </w:rPr>
            </w:pPr>
            <w:r>
              <w:rPr>
                <w:rFonts w:ascii="Times New Roman" w:hAnsi="Times New Roman" w:cs="Times New Roman"/>
                <w:sz w:val="20"/>
              </w:rPr>
              <w:t>R0150/C0030, R0150/C0040</w:t>
            </w:r>
          </w:p>
        </w:tc>
        <w:tc>
          <w:tcPr>
            <w:tcW w:w="5387" w:type="dxa"/>
          </w:tcPr>
          <w:p w:rsidR="00D16254" w:rsidRPr="002B48F3" w:rsidRDefault="00D16254"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w:t>
            </w:r>
            <w:r w:rsidR="00362B23">
              <w:rPr>
                <w:rFonts w:ascii="Times New Roman" w:hAnsi="Times New Roman" w:cs="Times New Roman"/>
                <w:sz w:val="20"/>
              </w:rPr>
              <w:t>charges non techniques</w:t>
            </w:r>
            <w:r>
              <w:rPr>
                <w:rFonts w:ascii="Times New Roman" w:hAnsi="Times New Roman" w:cs="Times New Roman"/>
                <w:sz w:val="20"/>
              </w:rPr>
              <w:t xml:space="preserve"> </w:t>
            </w:r>
            <w:r w:rsidRPr="002B48F3">
              <w:rPr>
                <w:rFonts w:ascii="Times New Roman" w:hAnsi="Times New Roman" w:cs="Times New Roman"/>
                <w:sz w:val="20"/>
              </w:rPr>
              <w:t xml:space="preserve">apparaissant dans cet état est égal à </w:t>
            </w:r>
            <w:r w:rsidR="00362B23">
              <w:rPr>
                <w:rFonts w:ascii="Times New Roman" w:hAnsi="Times New Roman" w:cs="Times New Roman"/>
                <w:sz w:val="20"/>
              </w:rPr>
              <w:t>celui figurant</w:t>
            </w:r>
            <w:r w:rsidRPr="002B48F3">
              <w:rPr>
                <w:rFonts w:ascii="Times New Roman" w:hAnsi="Times New Roman" w:cs="Times New Roman"/>
                <w:sz w:val="20"/>
              </w:rPr>
              <w:t xml:space="preserve"> </w:t>
            </w:r>
            <w:r>
              <w:rPr>
                <w:rFonts w:ascii="Times New Roman" w:hAnsi="Times New Roman" w:cs="Times New Roman"/>
                <w:sz w:val="20"/>
              </w:rPr>
              <w:t>dans le compte de résultat non technique</w:t>
            </w:r>
            <w:r w:rsidRPr="002B48F3">
              <w:rPr>
                <w:rFonts w:ascii="Times New Roman" w:hAnsi="Times New Roman" w:cs="Times New Roman"/>
                <w:sz w:val="20"/>
              </w:rPr>
              <w:t> :</w:t>
            </w:r>
          </w:p>
          <w:p w:rsidR="00D16254" w:rsidRDefault="0093775E" w:rsidP="00256AB6">
            <w:pPr>
              <w:rPr>
                <w:rFonts w:ascii="Times New Roman" w:hAnsi="Times New Roman" w:cs="Times New Roman"/>
                <w:sz w:val="20"/>
              </w:rPr>
            </w:pPr>
            <w:r>
              <w:rPr>
                <w:rFonts w:ascii="Times New Roman" w:hAnsi="Times New Roman" w:cs="Times New Roman"/>
                <w:sz w:val="20"/>
              </w:rPr>
              <w:t>R0150/C0030</w:t>
            </w:r>
            <w:r w:rsidR="00D16254" w:rsidRPr="00AE5338">
              <w:rPr>
                <w:rFonts w:ascii="Times New Roman" w:hAnsi="Times New Roman" w:cs="Times New Roman"/>
                <w:sz w:val="20"/>
              </w:rPr>
              <w:t xml:space="preserve"> = </w:t>
            </w:r>
            <w:r w:rsidR="0097506D">
              <w:rPr>
                <w:rFonts w:ascii="Times New Roman" w:hAnsi="Times New Roman" w:cs="Times New Roman"/>
                <w:sz w:val="20"/>
              </w:rPr>
              <w:t>R0</w:t>
            </w:r>
            <w:r w:rsidR="00362B23">
              <w:rPr>
                <w:rFonts w:ascii="Times New Roman" w:hAnsi="Times New Roman" w:cs="Times New Roman"/>
                <w:sz w:val="20"/>
              </w:rPr>
              <w:t>14</w:t>
            </w:r>
            <w:r w:rsidR="0097506D">
              <w:rPr>
                <w:rFonts w:ascii="Times New Roman" w:hAnsi="Times New Roman" w:cs="Times New Roman"/>
                <w:sz w:val="20"/>
              </w:rPr>
              <w:t>0/C0010</w:t>
            </w:r>
            <w:r w:rsidR="00D16254">
              <w:rPr>
                <w:rFonts w:ascii="Times New Roman" w:hAnsi="Times New Roman" w:cs="Times New Roman"/>
                <w:sz w:val="20"/>
              </w:rPr>
              <w:t xml:space="preserve"> de l’état </w:t>
            </w:r>
            <w:r w:rsidR="00944187">
              <w:rPr>
                <w:rFonts w:ascii="Times New Roman" w:hAnsi="Times New Roman" w:cs="Times New Roman"/>
                <w:sz w:val="20"/>
              </w:rPr>
              <w:t>FR.03.03</w:t>
            </w:r>
            <w:r>
              <w:rPr>
                <w:rFonts w:ascii="Times New Roman" w:hAnsi="Times New Roman" w:cs="Times New Roman"/>
                <w:sz w:val="20"/>
              </w:rPr>
              <w:t>,</w:t>
            </w:r>
          </w:p>
          <w:p w:rsidR="00D16254" w:rsidRPr="002B48F3" w:rsidRDefault="0093775E" w:rsidP="0097506D">
            <w:pPr>
              <w:rPr>
                <w:rFonts w:ascii="Times New Roman" w:hAnsi="Times New Roman" w:cs="Times New Roman"/>
                <w:sz w:val="20"/>
              </w:rPr>
            </w:pPr>
            <w:r>
              <w:rPr>
                <w:rFonts w:ascii="Times New Roman" w:hAnsi="Times New Roman" w:cs="Times New Roman"/>
                <w:sz w:val="20"/>
              </w:rPr>
              <w:t>R0150/C0040</w:t>
            </w:r>
            <w:r w:rsidR="00D16254" w:rsidRPr="00AE5338">
              <w:rPr>
                <w:rFonts w:ascii="Times New Roman" w:hAnsi="Times New Roman" w:cs="Times New Roman"/>
                <w:sz w:val="20"/>
              </w:rPr>
              <w:t xml:space="preserve"> = </w:t>
            </w:r>
            <w:r w:rsidR="0097506D">
              <w:rPr>
                <w:rFonts w:ascii="Times New Roman" w:hAnsi="Times New Roman" w:cs="Times New Roman"/>
                <w:sz w:val="20"/>
              </w:rPr>
              <w:t>R0</w:t>
            </w:r>
            <w:r w:rsidR="00362B23">
              <w:rPr>
                <w:rFonts w:ascii="Times New Roman" w:hAnsi="Times New Roman" w:cs="Times New Roman"/>
                <w:sz w:val="20"/>
              </w:rPr>
              <w:t>14</w:t>
            </w:r>
            <w:r w:rsidR="0097506D">
              <w:rPr>
                <w:rFonts w:ascii="Times New Roman" w:hAnsi="Times New Roman" w:cs="Times New Roman"/>
                <w:sz w:val="20"/>
              </w:rPr>
              <w:t>0/C0020</w:t>
            </w:r>
            <w:r w:rsidR="00D16254">
              <w:rPr>
                <w:rFonts w:ascii="Times New Roman" w:hAnsi="Times New Roman" w:cs="Times New Roman"/>
                <w:sz w:val="20"/>
              </w:rPr>
              <w:t xml:space="preserve"> de l’état </w:t>
            </w:r>
            <w:r w:rsidR="00944187">
              <w:rPr>
                <w:rFonts w:ascii="Times New Roman" w:hAnsi="Times New Roman" w:cs="Times New Roman"/>
                <w:sz w:val="20"/>
              </w:rPr>
              <w:t>FR.03.03</w:t>
            </w:r>
          </w:p>
        </w:tc>
      </w:tr>
    </w:tbl>
    <w:p w:rsidR="00E320A2" w:rsidRDefault="00E320A2" w:rsidP="006A1D92">
      <w:pPr>
        <w:pStyle w:val="Paragraphedeliste"/>
        <w:spacing w:after="0" w:line="240" w:lineRule="auto"/>
        <w:rPr>
          <w:rFonts w:ascii="Times New Roman" w:hAnsi="Times New Roman" w:cs="Times New Roman"/>
          <w:b/>
          <w:sz w:val="28"/>
          <w:szCs w:val="28"/>
          <w:u w:val="single"/>
        </w:rPr>
      </w:pPr>
    </w:p>
    <w:p w:rsidR="0022500B" w:rsidRDefault="0022500B" w:rsidP="006A1D92">
      <w:pPr>
        <w:pStyle w:val="Paragraphedeliste"/>
        <w:spacing w:after="0" w:line="240" w:lineRule="auto"/>
        <w:rPr>
          <w:rFonts w:ascii="Times New Roman" w:hAnsi="Times New Roman" w:cs="Times New Roman"/>
          <w:b/>
          <w:sz w:val="28"/>
          <w:szCs w:val="28"/>
          <w:u w:val="single"/>
        </w:rPr>
      </w:pPr>
    </w:p>
    <w:p w:rsidR="00D352A0" w:rsidRPr="002B48F3" w:rsidRDefault="00F71ADA" w:rsidP="002E0D55">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Décomposition</w:t>
      </w:r>
      <w:r w:rsidR="00D352A0" w:rsidRPr="002B48F3">
        <w:rPr>
          <w:rFonts w:ascii="Times New Roman" w:hAnsi="Times New Roman" w:cs="Times New Roman"/>
          <w:b/>
          <w:sz w:val="28"/>
          <w:szCs w:val="28"/>
          <w:u w:val="single"/>
        </w:rPr>
        <w:t xml:space="preserve"> de</w:t>
      </w:r>
      <w:r w:rsidR="00D352A0">
        <w:rPr>
          <w:rFonts w:ascii="Times New Roman" w:hAnsi="Times New Roman" w:cs="Times New Roman"/>
          <w:b/>
          <w:sz w:val="28"/>
          <w:szCs w:val="28"/>
          <w:u w:val="single"/>
        </w:rPr>
        <w:t>s</w:t>
      </w:r>
      <w:r w:rsidR="00D352A0" w:rsidRPr="002B48F3">
        <w:rPr>
          <w:rFonts w:ascii="Times New Roman" w:hAnsi="Times New Roman" w:cs="Times New Roman"/>
          <w:b/>
          <w:sz w:val="28"/>
          <w:szCs w:val="28"/>
          <w:u w:val="single"/>
        </w:rPr>
        <w:t xml:space="preserve"> </w:t>
      </w:r>
      <w:r w:rsidR="00D352A0">
        <w:rPr>
          <w:rFonts w:ascii="Times New Roman" w:hAnsi="Times New Roman" w:cs="Times New Roman"/>
          <w:b/>
          <w:sz w:val="28"/>
          <w:szCs w:val="28"/>
          <w:u w:val="single"/>
        </w:rPr>
        <w:t>charges de personnel</w:t>
      </w:r>
      <w:r w:rsidR="00C601D6">
        <w:rPr>
          <w:rFonts w:ascii="Times New Roman" w:hAnsi="Times New Roman" w:cs="Times New Roman"/>
          <w:b/>
          <w:sz w:val="28"/>
          <w:szCs w:val="28"/>
          <w:u w:val="single"/>
        </w:rPr>
        <w:t xml:space="preserve"> (FR.08.01.03)</w:t>
      </w:r>
    </w:p>
    <w:p w:rsidR="00D352A0" w:rsidRPr="002B48F3" w:rsidRDefault="00D352A0" w:rsidP="00D352A0">
      <w:pPr>
        <w:pStyle w:val="Paragraphedeliste"/>
        <w:spacing w:after="0" w:line="240" w:lineRule="auto"/>
        <w:rPr>
          <w:rFonts w:ascii="Times New Roman" w:hAnsi="Times New Roman" w:cs="Times New Roman"/>
          <w:b/>
          <w:sz w:val="28"/>
          <w:szCs w:val="28"/>
          <w:u w:val="single"/>
        </w:rPr>
      </w:pPr>
    </w:p>
    <w:p w:rsidR="00D352A0" w:rsidRPr="002B48F3" w:rsidRDefault="00D352A0" w:rsidP="00235857">
      <w:pPr>
        <w:pStyle w:val="Paragraphedeliste"/>
        <w:numPr>
          <w:ilvl w:val="0"/>
          <w:numId w:val="9"/>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D352A0" w:rsidRPr="002B48F3" w:rsidRDefault="00D352A0" w:rsidP="00D352A0">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troisième </w:t>
      </w:r>
      <w:r w:rsidRPr="002B48F3">
        <w:rPr>
          <w:rFonts w:eastAsia="Calibri"/>
          <w:szCs w:val="22"/>
          <w:lang w:eastAsia="ar-SA"/>
        </w:rPr>
        <w:t>tableau de l’état compo</w:t>
      </w:r>
      <w:r w:rsidR="004831AF">
        <w:rPr>
          <w:rFonts w:eastAsia="Calibri"/>
          <w:szCs w:val="22"/>
          <w:lang w:eastAsia="ar-SA"/>
        </w:rPr>
        <w:t>rte deux colonnes présentant les données relatives aux charges de personnel</w:t>
      </w:r>
      <w:r w:rsidRPr="002B48F3">
        <w:rPr>
          <w:rFonts w:eastAsia="Calibri"/>
          <w:szCs w:val="22"/>
          <w:lang w:eastAsia="ar-SA"/>
        </w:rPr>
        <w:t> :</w:t>
      </w:r>
    </w:p>
    <w:p w:rsidR="00D352A0" w:rsidRPr="002B48F3" w:rsidRDefault="00D352A0" w:rsidP="00D352A0">
      <w:pPr>
        <w:pStyle w:val="Paragraphedeliste1"/>
        <w:numPr>
          <w:ilvl w:val="0"/>
          <w:numId w:val="2"/>
        </w:numPr>
        <w:spacing w:before="120" w:after="120"/>
        <w:contextualSpacing w:val="0"/>
        <w:rPr>
          <w:rFonts w:eastAsia="Calibri"/>
          <w:szCs w:val="22"/>
          <w:lang w:eastAsia="ar-SA"/>
        </w:rPr>
      </w:pPr>
      <w:r w:rsidRPr="002B48F3">
        <w:t xml:space="preserve">Colonne </w:t>
      </w:r>
      <w:r w:rsidR="003C7AC5">
        <w:t>C0050</w:t>
      </w:r>
      <w:r w:rsidRPr="002B48F3">
        <w:t> : pour</w:t>
      </w:r>
      <w:r w:rsidRPr="002B48F3">
        <w:rPr>
          <w:rFonts w:eastAsia="Calibri"/>
          <w:szCs w:val="22"/>
          <w:lang w:eastAsia="ar-SA"/>
        </w:rPr>
        <w:t xml:space="preserve"> l’exercice </w:t>
      </w:r>
      <w:r w:rsidR="009E47EB">
        <w:rPr>
          <w:rFonts w:eastAsia="Calibri"/>
          <w:szCs w:val="22"/>
          <w:lang w:eastAsia="ar-SA"/>
        </w:rPr>
        <w:t>sur lequel porte le reporting</w:t>
      </w:r>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 ;</w:t>
      </w:r>
    </w:p>
    <w:p w:rsidR="00D352A0" w:rsidRPr="002B48F3" w:rsidRDefault="00D352A0" w:rsidP="00D352A0">
      <w:pPr>
        <w:pStyle w:val="Paragraphedeliste1"/>
        <w:numPr>
          <w:ilvl w:val="0"/>
          <w:numId w:val="2"/>
        </w:numPr>
        <w:spacing w:before="120" w:after="120"/>
        <w:contextualSpacing w:val="0"/>
        <w:rPr>
          <w:rFonts w:eastAsia="Calibri"/>
          <w:szCs w:val="22"/>
          <w:lang w:eastAsia="ar-SA"/>
        </w:rPr>
      </w:pPr>
      <w:r w:rsidRPr="002B48F3">
        <w:rPr>
          <w:rFonts w:eastAsia="Calibri"/>
          <w:szCs w:val="22"/>
          <w:lang w:eastAsia="ar-SA"/>
        </w:rPr>
        <w:t xml:space="preserve">Colonne </w:t>
      </w:r>
      <w:r w:rsidR="003C7AC5">
        <w:rPr>
          <w:rFonts w:eastAsia="Calibri"/>
          <w:szCs w:val="22"/>
          <w:lang w:eastAsia="ar-SA"/>
        </w:rPr>
        <w:t>C0060</w:t>
      </w:r>
      <w:r w:rsidRPr="002B48F3">
        <w:rPr>
          <w:rFonts w:eastAsia="Calibri"/>
          <w:szCs w:val="22"/>
          <w:lang w:eastAsia="ar-SA"/>
        </w:rPr>
        <w:t> : pour l’exercice précédent (</w:t>
      </w:r>
      <w:r w:rsidR="009E47EB">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rsidR="00D352A0" w:rsidRPr="002B48F3" w:rsidRDefault="00D352A0" w:rsidP="00D352A0">
      <w:pPr>
        <w:pStyle w:val="Paragraphedeliste1"/>
        <w:spacing w:before="120"/>
        <w:ind w:left="0"/>
        <w:contextualSpacing w:val="0"/>
        <w:rPr>
          <w:b/>
        </w:rPr>
      </w:pPr>
    </w:p>
    <w:p w:rsidR="00D352A0" w:rsidRPr="002B48F3" w:rsidRDefault="00D352A0" w:rsidP="00D352A0">
      <w:pPr>
        <w:pStyle w:val="Paragraphedeliste1"/>
        <w:ind w:left="0"/>
        <w:rPr>
          <w:b/>
        </w:rPr>
      </w:pPr>
    </w:p>
    <w:p w:rsidR="00D352A0" w:rsidRPr="002B48F3" w:rsidRDefault="00D352A0" w:rsidP="00235857">
      <w:pPr>
        <w:pStyle w:val="Paragraphedeliste"/>
        <w:numPr>
          <w:ilvl w:val="0"/>
          <w:numId w:val="9"/>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D352A0" w:rsidRPr="003355D0" w:rsidRDefault="00D352A0" w:rsidP="00D352A0">
      <w:pPr>
        <w:pStyle w:val="Paragraphedeliste1"/>
        <w:spacing w:before="240"/>
        <w:ind w:left="0"/>
        <w:contextualSpacing w:val="0"/>
        <w:rPr>
          <w:rFonts w:eastAsia="Calibri"/>
          <w:szCs w:val="22"/>
          <w:lang w:eastAsia="ar-SA"/>
        </w:rPr>
      </w:pPr>
      <w:r w:rsidRPr="003355D0">
        <w:rPr>
          <w:rFonts w:eastAsia="Calibri"/>
          <w:szCs w:val="22"/>
          <w:lang w:eastAsia="ar-SA"/>
        </w:rPr>
        <w:t xml:space="preserve">Le </w:t>
      </w:r>
      <w:r w:rsidR="00256AB6" w:rsidRPr="003355D0">
        <w:rPr>
          <w:rFonts w:eastAsia="Calibri"/>
          <w:szCs w:val="22"/>
          <w:lang w:eastAsia="ar-SA"/>
        </w:rPr>
        <w:t>trois</w:t>
      </w:r>
      <w:r w:rsidRPr="003355D0">
        <w:rPr>
          <w:rFonts w:eastAsia="Calibri"/>
          <w:szCs w:val="22"/>
          <w:lang w:eastAsia="ar-SA"/>
        </w:rPr>
        <w:t>i</w:t>
      </w:r>
      <w:r w:rsidR="00306B69" w:rsidRPr="003355D0">
        <w:rPr>
          <w:rFonts w:eastAsia="Calibri"/>
          <w:szCs w:val="22"/>
          <w:lang w:eastAsia="ar-SA"/>
        </w:rPr>
        <w:t>ème tableau de l’état présente le</w:t>
      </w:r>
      <w:r w:rsidRPr="003355D0">
        <w:rPr>
          <w:rFonts w:eastAsia="Calibri"/>
          <w:szCs w:val="22"/>
          <w:lang w:eastAsia="ar-SA"/>
        </w:rPr>
        <w:t xml:space="preserve"> </w:t>
      </w:r>
      <w:r w:rsidR="009A1267" w:rsidRPr="003355D0">
        <w:rPr>
          <w:rFonts w:eastAsia="Calibri"/>
          <w:szCs w:val="22"/>
          <w:lang w:eastAsia="ar-SA"/>
        </w:rPr>
        <w:t>détail des charges de personnel</w:t>
      </w:r>
      <w:r w:rsidR="00306B69" w:rsidRPr="003355D0">
        <w:rPr>
          <w:rFonts w:eastAsia="Calibri"/>
          <w:szCs w:val="22"/>
          <w:lang w:eastAsia="ar-SA"/>
        </w:rPr>
        <w:t xml:space="preserve"> (la décom</w:t>
      </w:r>
      <w:r w:rsidR="003355D0" w:rsidRPr="003355D0">
        <w:rPr>
          <w:rFonts w:eastAsia="Calibri"/>
          <w:szCs w:val="22"/>
          <w:lang w:eastAsia="ar-SA"/>
        </w:rPr>
        <w:t>position des montants totaux enregistrés dans la ligne 1 du premier tableau ci-dessus)</w:t>
      </w:r>
      <w:r w:rsidRPr="003355D0">
        <w:rPr>
          <w:rFonts w:eastAsia="Calibri"/>
          <w:szCs w:val="22"/>
          <w:lang w:eastAsia="ar-SA"/>
        </w:rPr>
        <w:t>.</w:t>
      </w:r>
    </w:p>
    <w:p w:rsidR="00D352A0" w:rsidRPr="002B48F3" w:rsidRDefault="00D352A0" w:rsidP="00D352A0">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992"/>
        <w:gridCol w:w="5636"/>
      </w:tblGrid>
      <w:tr w:rsidR="00D352A0" w:rsidRPr="002B48F3" w:rsidTr="00234717">
        <w:tc>
          <w:tcPr>
            <w:tcW w:w="2552" w:type="dxa"/>
          </w:tcPr>
          <w:p w:rsidR="00D352A0" w:rsidRPr="002B48F3" w:rsidRDefault="00D352A0" w:rsidP="00256AB6">
            <w:pPr>
              <w:rPr>
                <w:rFonts w:ascii="Times New Roman" w:hAnsi="Times New Roman" w:cs="Times New Roman"/>
                <w:b/>
              </w:rPr>
            </w:pPr>
            <w:r w:rsidRPr="002B48F3">
              <w:rPr>
                <w:rFonts w:ascii="Times New Roman" w:hAnsi="Times New Roman" w:cs="Times New Roman"/>
                <w:b/>
              </w:rPr>
              <w:t>Intitulé</w:t>
            </w:r>
          </w:p>
        </w:tc>
        <w:tc>
          <w:tcPr>
            <w:tcW w:w="992" w:type="dxa"/>
          </w:tcPr>
          <w:p w:rsidR="00D352A0" w:rsidRPr="002B48F3" w:rsidRDefault="00234717" w:rsidP="00256AB6">
            <w:pPr>
              <w:rPr>
                <w:rFonts w:ascii="Times New Roman" w:hAnsi="Times New Roman" w:cs="Times New Roman"/>
                <w:b/>
              </w:rPr>
            </w:pPr>
            <w:r>
              <w:rPr>
                <w:rFonts w:ascii="Times New Roman" w:hAnsi="Times New Roman" w:cs="Times New Roman"/>
                <w:b/>
              </w:rPr>
              <w:t>Ligne</w:t>
            </w:r>
          </w:p>
        </w:tc>
        <w:tc>
          <w:tcPr>
            <w:tcW w:w="5636" w:type="dxa"/>
          </w:tcPr>
          <w:p w:rsidR="00D352A0" w:rsidRPr="002B48F3" w:rsidRDefault="00D352A0" w:rsidP="00256AB6">
            <w:pPr>
              <w:rPr>
                <w:rFonts w:ascii="Times New Roman" w:hAnsi="Times New Roman" w:cs="Times New Roman"/>
                <w:b/>
              </w:rPr>
            </w:pPr>
            <w:r w:rsidRPr="002B48F3">
              <w:rPr>
                <w:rFonts w:ascii="Times New Roman" w:hAnsi="Times New Roman" w:cs="Times New Roman"/>
                <w:b/>
              </w:rPr>
              <w:t>Définition et formule</w:t>
            </w:r>
          </w:p>
        </w:tc>
      </w:tr>
      <w:tr w:rsidR="00D352A0" w:rsidRPr="002B48F3" w:rsidTr="00234717">
        <w:tc>
          <w:tcPr>
            <w:tcW w:w="2552" w:type="dxa"/>
          </w:tcPr>
          <w:p w:rsidR="00D352A0" w:rsidRPr="002B48F3" w:rsidRDefault="00D352A0" w:rsidP="00256AB6">
            <w:pPr>
              <w:rPr>
                <w:rFonts w:ascii="Times New Roman" w:hAnsi="Times New Roman" w:cs="Times New Roman"/>
                <w:sz w:val="20"/>
              </w:rPr>
            </w:pPr>
            <w:r w:rsidRPr="00D352A0">
              <w:rPr>
                <w:rFonts w:ascii="Times New Roman" w:hAnsi="Times New Roman" w:cs="Times New Roman"/>
                <w:sz w:val="20"/>
              </w:rPr>
              <w:t>Salaires</w:t>
            </w:r>
          </w:p>
        </w:tc>
        <w:tc>
          <w:tcPr>
            <w:tcW w:w="992" w:type="dxa"/>
          </w:tcPr>
          <w:p w:rsidR="00D352A0" w:rsidRPr="005F618B" w:rsidRDefault="003C7AC5" w:rsidP="00D352A0">
            <w:pPr>
              <w:rPr>
                <w:rFonts w:ascii="Times New Roman" w:hAnsi="Times New Roman" w:cs="Times New Roman"/>
                <w:color w:val="FF0000"/>
                <w:sz w:val="20"/>
              </w:rPr>
            </w:pPr>
            <w:r>
              <w:rPr>
                <w:rFonts w:ascii="Times New Roman" w:hAnsi="Times New Roman" w:cs="Times New Roman"/>
                <w:sz w:val="20"/>
              </w:rPr>
              <w:t>R0170</w:t>
            </w:r>
          </w:p>
        </w:tc>
        <w:tc>
          <w:tcPr>
            <w:tcW w:w="5636" w:type="dxa"/>
          </w:tcPr>
          <w:p w:rsidR="00D352A0" w:rsidRPr="002B48F3" w:rsidRDefault="00D352A0" w:rsidP="00234717">
            <w:pPr>
              <w:rPr>
                <w:rFonts w:ascii="Times New Roman" w:hAnsi="Times New Roman" w:cs="Times New Roman"/>
                <w:sz w:val="20"/>
              </w:rPr>
            </w:pPr>
            <w:r>
              <w:rPr>
                <w:rFonts w:ascii="Times New Roman" w:hAnsi="Times New Roman" w:cs="Times New Roman"/>
                <w:sz w:val="20"/>
              </w:rPr>
              <w:t xml:space="preserve">Montant des </w:t>
            </w:r>
            <w:r w:rsidR="009A1267">
              <w:rPr>
                <w:rFonts w:ascii="Times New Roman" w:hAnsi="Times New Roman" w:cs="Times New Roman"/>
                <w:sz w:val="20"/>
              </w:rPr>
              <w:t xml:space="preserve">salaires </w:t>
            </w:r>
            <w:r w:rsidR="00B2723C">
              <w:rPr>
                <w:rFonts w:ascii="Times New Roman" w:hAnsi="Times New Roman" w:cs="Times New Roman"/>
                <w:sz w:val="20"/>
              </w:rPr>
              <w:t>et traitements (</w:t>
            </w:r>
            <w:r w:rsidR="009A1267">
              <w:rPr>
                <w:rFonts w:ascii="Times New Roman" w:hAnsi="Times New Roman" w:cs="Times New Roman"/>
                <w:sz w:val="20"/>
              </w:rPr>
              <w:t>autres que commissions versées au personnel commercial</w:t>
            </w:r>
            <w:r w:rsidR="00B2723C">
              <w:rPr>
                <w:rFonts w:ascii="Times New Roman" w:hAnsi="Times New Roman" w:cs="Times New Roman"/>
                <w:sz w:val="20"/>
              </w:rPr>
              <w:t xml:space="preserve"> enregistrées dans la ligne</w:t>
            </w:r>
            <w:r w:rsidR="00234717">
              <w:rPr>
                <w:rFonts w:ascii="Times New Roman" w:hAnsi="Times New Roman" w:cs="Times New Roman"/>
                <w:sz w:val="20"/>
              </w:rPr>
              <w:t xml:space="preserve"> R0200</w:t>
            </w:r>
            <w:r w:rsidR="00B2723C">
              <w:rPr>
                <w:rFonts w:ascii="Times New Roman" w:hAnsi="Times New Roman" w:cs="Times New Roman"/>
                <w:sz w:val="20"/>
              </w:rPr>
              <w:t xml:space="preserve"> ci-dessous).</w:t>
            </w:r>
          </w:p>
        </w:tc>
      </w:tr>
      <w:tr w:rsidR="00D352A0" w:rsidRPr="002B48F3" w:rsidTr="00234717">
        <w:tc>
          <w:tcPr>
            <w:tcW w:w="2552" w:type="dxa"/>
          </w:tcPr>
          <w:p w:rsidR="00D352A0" w:rsidRPr="002B48F3" w:rsidRDefault="00B2723C" w:rsidP="00256AB6">
            <w:pPr>
              <w:rPr>
                <w:rFonts w:ascii="Times New Roman" w:hAnsi="Times New Roman" w:cs="Times New Roman"/>
                <w:sz w:val="20"/>
              </w:rPr>
            </w:pPr>
            <w:r>
              <w:rPr>
                <w:rFonts w:ascii="Times New Roman" w:hAnsi="Times New Roman" w:cs="Times New Roman"/>
                <w:sz w:val="20"/>
              </w:rPr>
              <w:t>Pensions de retraite</w:t>
            </w:r>
          </w:p>
        </w:tc>
        <w:tc>
          <w:tcPr>
            <w:tcW w:w="992" w:type="dxa"/>
          </w:tcPr>
          <w:p w:rsidR="00D352A0" w:rsidRPr="002B48F3" w:rsidRDefault="003C7AC5" w:rsidP="00D352A0">
            <w:pPr>
              <w:rPr>
                <w:rFonts w:ascii="Times New Roman" w:hAnsi="Times New Roman" w:cs="Times New Roman"/>
                <w:sz w:val="20"/>
              </w:rPr>
            </w:pPr>
            <w:r>
              <w:rPr>
                <w:rFonts w:ascii="Times New Roman" w:hAnsi="Times New Roman" w:cs="Times New Roman"/>
                <w:sz w:val="20"/>
              </w:rPr>
              <w:t>R0180</w:t>
            </w:r>
          </w:p>
        </w:tc>
        <w:tc>
          <w:tcPr>
            <w:tcW w:w="5636" w:type="dxa"/>
          </w:tcPr>
          <w:p w:rsidR="00D352A0" w:rsidRPr="002B48F3" w:rsidRDefault="00D352A0" w:rsidP="009A22C3">
            <w:pPr>
              <w:rPr>
                <w:rFonts w:ascii="Times New Roman" w:hAnsi="Times New Roman" w:cs="Times New Roman"/>
                <w:sz w:val="20"/>
              </w:rPr>
            </w:pPr>
            <w:r w:rsidRPr="009A22C3">
              <w:rPr>
                <w:rFonts w:ascii="Times New Roman" w:hAnsi="Times New Roman" w:cs="Times New Roman"/>
                <w:sz w:val="20"/>
              </w:rPr>
              <w:t>Montant des</w:t>
            </w:r>
            <w:r w:rsidR="009A1267" w:rsidRPr="009A22C3">
              <w:rPr>
                <w:rFonts w:ascii="Times New Roman" w:hAnsi="Times New Roman" w:cs="Times New Roman"/>
                <w:sz w:val="20"/>
              </w:rPr>
              <w:t> </w:t>
            </w:r>
            <w:r w:rsidR="00B2723C" w:rsidRPr="009A22C3">
              <w:rPr>
                <w:rFonts w:ascii="Times New Roman" w:hAnsi="Times New Roman" w:cs="Times New Roman"/>
                <w:sz w:val="20"/>
              </w:rPr>
              <w:t>charges de l’exercice relatives aux engagements en matière de retraite et assimilés.</w:t>
            </w:r>
            <w:r w:rsidR="00234717" w:rsidRPr="009A22C3">
              <w:rPr>
                <w:rFonts w:ascii="Times New Roman" w:hAnsi="Times New Roman" w:cs="Times New Roman"/>
                <w:sz w:val="20"/>
              </w:rPr>
              <w:t xml:space="preserve"> </w:t>
            </w:r>
          </w:p>
        </w:tc>
      </w:tr>
      <w:tr w:rsidR="00D352A0" w:rsidRPr="002B48F3" w:rsidTr="00234717">
        <w:tc>
          <w:tcPr>
            <w:tcW w:w="2552" w:type="dxa"/>
          </w:tcPr>
          <w:p w:rsidR="00D352A0" w:rsidRPr="002B48F3" w:rsidRDefault="00D352A0" w:rsidP="00256AB6">
            <w:pPr>
              <w:pStyle w:val="Paragraphedeliste1"/>
              <w:ind w:left="0"/>
              <w:jc w:val="left"/>
              <w:rPr>
                <w:sz w:val="20"/>
              </w:rPr>
            </w:pPr>
            <w:r w:rsidRPr="00D352A0">
              <w:rPr>
                <w:sz w:val="20"/>
              </w:rPr>
              <w:t>Charges sociales</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R0190</w:t>
            </w:r>
          </w:p>
        </w:tc>
        <w:tc>
          <w:tcPr>
            <w:tcW w:w="5636" w:type="dxa"/>
          </w:tcPr>
          <w:p w:rsidR="00D352A0" w:rsidRPr="002B48F3" w:rsidRDefault="00D352A0" w:rsidP="00306B69">
            <w:pPr>
              <w:rPr>
                <w:rFonts w:ascii="Times New Roman" w:hAnsi="Times New Roman" w:cs="Times New Roman"/>
                <w:sz w:val="20"/>
              </w:rPr>
            </w:pPr>
            <w:r w:rsidRPr="002B48F3">
              <w:rPr>
                <w:rFonts w:ascii="Times New Roman" w:hAnsi="Times New Roman" w:cs="Times New Roman"/>
                <w:sz w:val="20"/>
              </w:rPr>
              <w:t xml:space="preserve">Montant des </w:t>
            </w:r>
            <w:r w:rsidR="009A1267">
              <w:rPr>
                <w:rFonts w:ascii="Times New Roman" w:hAnsi="Times New Roman" w:cs="Times New Roman"/>
                <w:sz w:val="20"/>
              </w:rPr>
              <w:t>charges sociales</w:t>
            </w:r>
            <w:r w:rsidR="00306B69">
              <w:rPr>
                <w:rFonts w:ascii="Times New Roman" w:hAnsi="Times New Roman" w:cs="Times New Roman"/>
                <w:sz w:val="20"/>
              </w:rPr>
              <w:t xml:space="preserve"> afférentes à la rémunération du personnel</w:t>
            </w:r>
            <w:r w:rsidR="009A1267" w:rsidRPr="00306B69">
              <w:rPr>
                <w:rFonts w:ascii="Times New Roman" w:hAnsi="Times New Roman" w:cs="Times New Roman"/>
                <w:sz w:val="20"/>
              </w:rPr>
              <w:t xml:space="preserve"> (y compris les commissions versées au personnel commercial)</w:t>
            </w:r>
            <w:r w:rsidR="00234717">
              <w:rPr>
                <w:rFonts w:ascii="Times New Roman" w:hAnsi="Times New Roman" w:cs="Times New Roman"/>
                <w:sz w:val="20"/>
              </w:rPr>
              <w:t>.</w:t>
            </w:r>
          </w:p>
        </w:tc>
      </w:tr>
      <w:tr w:rsidR="00D352A0" w:rsidRPr="002B48F3" w:rsidTr="00234717">
        <w:tc>
          <w:tcPr>
            <w:tcW w:w="2552" w:type="dxa"/>
          </w:tcPr>
          <w:p w:rsidR="00D352A0" w:rsidRPr="002B48F3" w:rsidRDefault="00D352A0" w:rsidP="00256AB6">
            <w:pPr>
              <w:pStyle w:val="Paragraphedeliste1"/>
              <w:ind w:left="0"/>
              <w:jc w:val="left"/>
              <w:rPr>
                <w:sz w:val="20"/>
              </w:rPr>
            </w:pPr>
            <w:r w:rsidRPr="00D352A0">
              <w:rPr>
                <w:sz w:val="20"/>
              </w:rPr>
              <w:t>Commissions versées au personnel commercial</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R0200</w:t>
            </w:r>
          </w:p>
        </w:tc>
        <w:tc>
          <w:tcPr>
            <w:tcW w:w="5636" w:type="dxa"/>
          </w:tcPr>
          <w:p w:rsidR="00D352A0" w:rsidRPr="002B48F3" w:rsidRDefault="00D352A0" w:rsidP="0023793D">
            <w:pPr>
              <w:rPr>
                <w:rFonts w:ascii="Times New Roman" w:hAnsi="Times New Roman" w:cs="Times New Roman"/>
                <w:sz w:val="20"/>
              </w:rPr>
            </w:pPr>
            <w:r w:rsidRPr="002B48F3">
              <w:rPr>
                <w:rFonts w:ascii="Times New Roman" w:hAnsi="Times New Roman" w:cs="Times New Roman"/>
                <w:sz w:val="20"/>
              </w:rPr>
              <w:t>Montant d</w:t>
            </w:r>
            <w:r>
              <w:rPr>
                <w:rFonts w:ascii="Times New Roman" w:hAnsi="Times New Roman" w:cs="Times New Roman"/>
                <w:sz w:val="20"/>
              </w:rPr>
              <w:t>es commissions versé</w:t>
            </w:r>
            <w:r w:rsidR="009A1267">
              <w:rPr>
                <w:rFonts w:ascii="Times New Roman" w:hAnsi="Times New Roman" w:cs="Times New Roman"/>
                <w:sz w:val="20"/>
              </w:rPr>
              <w:t>e</w:t>
            </w:r>
            <w:r>
              <w:rPr>
                <w:rFonts w:ascii="Times New Roman" w:hAnsi="Times New Roman" w:cs="Times New Roman"/>
                <w:sz w:val="20"/>
              </w:rPr>
              <w:t>s</w:t>
            </w:r>
            <w:r w:rsidR="0023793D">
              <w:rPr>
                <w:rFonts w:ascii="Times New Roman" w:hAnsi="Times New Roman" w:cs="Times New Roman"/>
                <w:sz w:val="20"/>
              </w:rPr>
              <w:t xml:space="preserve"> ou dues au personnel commercial au titre de l’exercice.</w:t>
            </w:r>
          </w:p>
        </w:tc>
      </w:tr>
      <w:tr w:rsidR="00D352A0" w:rsidRPr="002B48F3" w:rsidTr="00234717">
        <w:tc>
          <w:tcPr>
            <w:tcW w:w="2552" w:type="dxa"/>
          </w:tcPr>
          <w:p w:rsidR="00D352A0" w:rsidRPr="002B48F3" w:rsidRDefault="00D352A0" w:rsidP="00D352A0">
            <w:pPr>
              <w:pStyle w:val="Paragraphedeliste1"/>
              <w:ind w:left="0"/>
              <w:jc w:val="left"/>
              <w:rPr>
                <w:sz w:val="20"/>
              </w:rPr>
            </w:pPr>
            <w:r>
              <w:rPr>
                <w:sz w:val="20"/>
              </w:rPr>
              <w:t>Autres</w:t>
            </w:r>
          </w:p>
        </w:tc>
        <w:tc>
          <w:tcPr>
            <w:tcW w:w="992" w:type="dxa"/>
          </w:tcPr>
          <w:p w:rsidR="00D352A0" w:rsidRPr="002B48F3" w:rsidRDefault="003C7AC5" w:rsidP="00D352A0">
            <w:pPr>
              <w:rPr>
                <w:rFonts w:ascii="Times New Roman" w:hAnsi="Times New Roman" w:cs="Times New Roman"/>
                <w:sz w:val="20"/>
              </w:rPr>
            </w:pPr>
            <w:r>
              <w:rPr>
                <w:rFonts w:ascii="Times New Roman" w:hAnsi="Times New Roman" w:cs="Times New Roman"/>
                <w:sz w:val="20"/>
              </w:rPr>
              <w:t>R0210</w:t>
            </w:r>
          </w:p>
        </w:tc>
        <w:tc>
          <w:tcPr>
            <w:tcW w:w="5636" w:type="dxa"/>
          </w:tcPr>
          <w:p w:rsidR="00D352A0" w:rsidRPr="002B48F3" w:rsidRDefault="00D352A0" w:rsidP="00234717">
            <w:pPr>
              <w:rPr>
                <w:rFonts w:ascii="Times New Roman" w:hAnsi="Times New Roman" w:cs="Times New Roman"/>
                <w:sz w:val="20"/>
              </w:rPr>
            </w:pPr>
            <w:r>
              <w:rPr>
                <w:rFonts w:ascii="Times New Roman" w:hAnsi="Times New Roman" w:cs="Times New Roman"/>
                <w:sz w:val="20"/>
              </w:rPr>
              <w:t xml:space="preserve">Montant </w:t>
            </w:r>
            <w:r w:rsidR="0023793D">
              <w:rPr>
                <w:rFonts w:ascii="Times New Roman" w:hAnsi="Times New Roman" w:cs="Times New Roman"/>
                <w:sz w:val="20"/>
              </w:rPr>
              <w:t xml:space="preserve">des autres charges de personnel non répertoriées dans les lignes </w:t>
            </w:r>
            <w:r w:rsidR="00234717">
              <w:rPr>
                <w:rFonts w:ascii="Times New Roman" w:hAnsi="Times New Roman" w:cs="Times New Roman"/>
                <w:sz w:val="20"/>
              </w:rPr>
              <w:t>R0170</w:t>
            </w:r>
            <w:r w:rsidR="0023793D">
              <w:rPr>
                <w:rFonts w:ascii="Times New Roman" w:hAnsi="Times New Roman" w:cs="Times New Roman"/>
                <w:sz w:val="20"/>
              </w:rPr>
              <w:t xml:space="preserve"> à </w:t>
            </w:r>
            <w:r w:rsidR="00234717">
              <w:rPr>
                <w:rFonts w:ascii="Times New Roman" w:hAnsi="Times New Roman" w:cs="Times New Roman"/>
                <w:sz w:val="20"/>
              </w:rPr>
              <w:t>R0200</w:t>
            </w:r>
            <w:r w:rsidR="0023793D">
              <w:rPr>
                <w:rFonts w:ascii="Times New Roman" w:hAnsi="Times New Roman" w:cs="Times New Roman"/>
                <w:sz w:val="20"/>
              </w:rPr>
              <w:t>.</w:t>
            </w:r>
          </w:p>
        </w:tc>
      </w:tr>
      <w:tr w:rsidR="00D352A0" w:rsidRPr="002B48F3" w:rsidTr="00234717">
        <w:tc>
          <w:tcPr>
            <w:tcW w:w="2552" w:type="dxa"/>
          </w:tcPr>
          <w:p w:rsidR="00D352A0" w:rsidRPr="002B48F3" w:rsidRDefault="00256AB6" w:rsidP="00256AB6">
            <w:pPr>
              <w:pStyle w:val="Paragraphedeliste1"/>
              <w:ind w:left="0"/>
              <w:jc w:val="left"/>
              <w:rPr>
                <w:sz w:val="20"/>
              </w:rPr>
            </w:pPr>
            <w:r>
              <w:rPr>
                <w:sz w:val="20"/>
              </w:rPr>
              <w:t>Total</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R0220</w:t>
            </w:r>
            <w:r w:rsidR="009A1267">
              <w:rPr>
                <w:rFonts w:ascii="Times New Roman" w:hAnsi="Times New Roman" w:cs="Times New Roman"/>
                <w:sz w:val="20"/>
              </w:rPr>
              <w:t>*</w:t>
            </w:r>
          </w:p>
        </w:tc>
        <w:tc>
          <w:tcPr>
            <w:tcW w:w="5636" w:type="dxa"/>
          </w:tcPr>
          <w:p w:rsidR="0023793D" w:rsidRDefault="0023793D" w:rsidP="00E14639">
            <w:pPr>
              <w:rPr>
                <w:rFonts w:ascii="Times New Roman" w:hAnsi="Times New Roman" w:cs="Times New Roman"/>
                <w:sz w:val="20"/>
              </w:rPr>
            </w:pPr>
            <w:r>
              <w:rPr>
                <w:rFonts w:ascii="Times New Roman" w:hAnsi="Times New Roman" w:cs="Times New Roman"/>
                <w:sz w:val="20"/>
              </w:rPr>
              <w:t>Total des charges de l’exercice.</w:t>
            </w:r>
          </w:p>
          <w:p w:rsidR="00D352A0" w:rsidRPr="002B48F3" w:rsidRDefault="0023793D" w:rsidP="00234717">
            <w:pPr>
              <w:rPr>
                <w:rFonts w:ascii="Times New Roman" w:hAnsi="Times New Roman" w:cs="Times New Roman"/>
                <w:sz w:val="20"/>
              </w:rPr>
            </w:pPr>
            <w:r>
              <w:rPr>
                <w:rFonts w:ascii="Times New Roman" w:hAnsi="Times New Roman" w:cs="Times New Roman"/>
                <w:sz w:val="20"/>
              </w:rPr>
              <w:t xml:space="preserve">Correspond à la somme des lignes </w:t>
            </w:r>
            <w:r w:rsidR="00234717">
              <w:rPr>
                <w:rFonts w:ascii="Times New Roman" w:hAnsi="Times New Roman" w:cs="Times New Roman"/>
                <w:sz w:val="20"/>
              </w:rPr>
              <w:t>R0170</w:t>
            </w:r>
            <w:r>
              <w:rPr>
                <w:rFonts w:ascii="Times New Roman" w:hAnsi="Times New Roman" w:cs="Times New Roman"/>
                <w:sz w:val="20"/>
              </w:rPr>
              <w:t xml:space="preserve"> à </w:t>
            </w:r>
            <w:r w:rsidR="00234717">
              <w:rPr>
                <w:rFonts w:ascii="Times New Roman" w:hAnsi="Times New Roman" w:cs="Times New Roman"/>
                <w:sz w:val="20"/>
              </w:rPr>
              <w:t>R0210</w:t>
            </w:r>
            <w:r>
              <w:rPr>
                <w:rFonts w:ascii="Times New Roman" w:hAnsi="Times New Roman" w:cs="Times New Roman"/>
                <w:sz w:val="20"/>
              </w:rPr>
              <w:t>.</w:t>
            </w:r>
            <w:r w:rsidR="00D352A0" w:rsidRPr="002B48F3">
              <w:rPr>
                <w:rFonts w:ascii="Times New Roman" w:hAnsi="Times New Roman" w:cs="Times New Roman"/>
                <w:sz w:val="20"/>
              </w:rPr>
              <w:t xml:space="preserve"> </w:t>
            </w:r>
          </w:p>
        </w:tc>
      </w:tr>
      <w:tr w:rsidR="00D352A0" w:rsidRPr="002B48F3" w:rsidTr="00234717">
        <w:tc>
          <w:tcPr>
            <w:tcW w:w="2552" w:type="dxa"/>
          </w:tcPr>
          <w:p w:rsidR="00D352A0" w:rsidRPr="002B48F3" w:rsidRDefault="00256AB6" w:rsidP="00256AB6">
            <w:pPr>
              <w:pStyle w:val="Paragraphedeliste1"/>
              <w:ind w:left="0"/>
              <w:jc w:val="left"/>
              <w:rPr>
                <w:sz w:val="20"/>
              </w:rPr>
            </w:pPr>
            <w:r>
              <w:rPr>
                <w:sz w:val="20"/>
              </w:rPr>
              <w:t>Personnel en ETP</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R0230</w:t>
            </w:r>
          </w:p>
        </w:tc>
        <w:tc>
          <w:tcPr>
            <w:tcW w:w="5636" w:type="dxa"/>
          </w:tcPr>
          <w:p w:rsidR="00D352A0" w:rsidRPr="00235857" w:rsidRDefault="00235857" w:rsidP="003C7AC5">
            <w:pPr>
              <w:rPr>
                <w:rFonts w:ascii="Times New Roman" w:hAnsi="Times New Roman" w:cs="Times New Roman"/>
                <w:color w:val="FF0000"/>
                <w:sz w:val="20"/>
              </w:rPr>
            </w:pPr>
            <w:r w:rsidRPr="003C7AC5">
              <w:rPr>
                <w:rFonts w:ascii="Times New Roman" w:hAnsi="Times New Roman" w:cs="Times New Roman"/>
                <w:sz w:val="20"/>
              </w:rPr>
              <w:t>Nombre du personnel en ETP à la clôture</w:t>
            </w:r>
            <w:r w:rsidR="003C7AC5" w:rsidRPr="003C7AC5">
              <w:rPr>
                <w:rFonts w:ascii="Times New Roman" w:hAnsi="Times New Roman" w:cs="Times New Roman"/>
                <w:sz w:val="20"/>
              </w:rPr>
              <w:t>.</w:t>
            </w:r>
          </w:p>
        </w:tc>
      </w:tr>
      <w:tr w:rsidR="00256AB6" w:rsidRPr="002B48F3" w:rsidTr="00234717">
        <w:tc>
          <w:tcPr>
            <w:tcW w:w="2552" w:type="dxa"/>
          </w:tcPr>
          <w:p w:rsidR="00256AB6" w:rsidRDefault="00256AB6" w:rsidP="00256AB6">
            <w:pPr>
              <w:pStyle w:val="Paragraphedeliste1"/>
              <w:ind w:left="0"/>
              <w:jc w:val="left"/>
              <w:rPr>
                <w:sz w:val="20"/>
              </w:rPr>
            </w:pPr>
            <w:r w:rsidRPr="00256AB6">
              <w:rPr>
                <w:sz w:val="20"/>
              </w:rPr>
              <w:t>Montant versé aux agences de travail temporaire</w:t>
            </w:r>
          </w:p>
        </w:tc>
        <w:tc>
          <w:tcPr>
            <w:tcW w:w="992" w:type="dxa"/>
          </w:tcPr>
          <w:p w:rsidR="00256AB6" w:rsidRPr="002B48F3" w:rsidRDefault="003C7AC5" w:rsidP="003C7AC5">
            <w:pPr>
              <w:rPr>
                <w:rFonts w:ascii="Times New Roman" w:hAnsi="Times New Roman" w:cs="Times New Roman"/>
                <w:sz w:val="20"/>
              </w:rPr>
            </w:pPr>
            <w:r>
              <w:rPr>
                <w:rFonts w:ascii="Times New Roman" w:hAnsi="Times New Roman" w:cs="Times New Roman"/>
                <w:sz w:val="20"/>
              </w:rPr>
              <w:t>R0240</w:t>
            </w:r>
          </w:p>
        </w:tc>
        <w:tc>
          <w:tcPr>
            <w:tcW w:w="5636" w:type="dxa"/>
          </w:tcPr>
          <w:p w:rsidR="00256AB6" w:rsidRPr="003C7AC5" w:rsidRDefault="00235857" w:rsidP="00235857">
            <w:pPr>
              <w:rPr>
                <w:rFonts w:ascii="Times New Roman" w:hAnsi="Times New Roman" w:cs="Times New Roman"/>
                <w:sz w:val="20"/>
              </w:rPr>
            </w:pPr>
            <w:r w:rsidRPr="003C7AC5">
              <w:rPr>
                <w:rFonts w:ascii="Times New Roman" w:hAnsi="Times New Roman" w:cs="Times New Roman"/>
                <w:sz w:val="20"/>
              </w:rPr>
              <w:t>Montant versé ou dû au titre de l’exercice aux agences de travail temporaire.</w:t>
            </w:r>
          </w:p>
        </w:tc>
      </w:tr>
      <w:tr w:rsidR="00256AB6" w:rsidRPr="002B48F3" w:rsidTr="00234717">
        <w:tc>
          <w:tcPr>
            <w:tcW w:w="2552" w:type="dxa"/>
          </w:tcPr>
          <w:p w:rsidR="00256AB6" w:rsidRPr="00256AB6" w:rsidRDefault="00256AB6" w:rsidP="00256AB6">
            <w:pPr>
              <w:pStyle w:val="Paragraphedeliste1"/>
              <w:ind w:left="0"/>
              <w:jc w:val="left"/>
              <w:rPr>
                <w:sz w:val="20"/>
              </w:rPr>
            </w:pPr>
            <w:r w:rsidRPr="00256AB6">
              <w:rPr>
                <w:sz w:val="20"/>
              </w:rPr>
              <w:t>Personnel intérimaire en ETP</w:t>
            </w:r>
          </w:p>
        </w:tc>
        <w:tc>
          <w:tcPr>
            <w:tcW w:w="992" w:type="dxa"/>
          </w:tcPr>
          <w:p w:rsidR="00256AB6" w:rsidRPr="002B48F3" w:rsidRDefault="003C7AC5" w:rsidP="003C7AC5">
            <w:pPr>
              <w:rPr>
                <w:rFonts w:ascii="Times New Roman" w:hAnsi="Times New Roman" w:cs="Times New Roman"/>
                <w:sz w:val="20"/>
              </w:rPr>
            </w:pPr>
            <w:r>
              <w:rPr>
                <w:rFonts w:ascii="Times New Roman" w:hAnsi="Times New Roman" w:cs="Times New Roman"/>
                <w:sz w:val="20"/>
              </w:rPr>
              <w:t>R0250</w:t>
            </w:r>
          </w:p>
        </w:tc>
        <w:tc>
          <w:tcPr>
            <w:tcW w:w="5636" w:type="dxa"/>
          </w:tcPr>
          <w:p w:rsidR="00052354" w:rsidRPr="003C7AC5" w:rsidRDefault="00235857" w:rsidP="00052354">
            <w:pPr>
              <w:rPr>
                <w:rFonts w:ascii="Times New Roman" w:hAnsi="Times New Roman" w:cs="Times New Roman"/>
                <w:sz w:val="20"/>
              </w:rPr>
            </w:pPr>
            <w:r w:rsidRPr="003C7AC5">
              <w:rPr>
                <w:rFonts w:ascii="Times New Roman" w:hAnsi="Times New Roman" w:cs="Times New Roman"/>
                <w:sz w:val="20"/>
              </w:rPr>
              <w:t xml:space="preserve">Nombre du personnel intérimaire en ETP </w:t>
            </w:r>
            <w:r w:rsidR="003C7AC5" w:rsidRPr="003C7AC5">
              <w:rPr>
                <w:rFonts w:ascii="Times New Roman" w:hAnsi="Times New Roman" w:cs="Times New Roman"/>
                <w:sz w:val="20"/>
              </w:rPr>
              <w:t>à la clôture</w:t>
            </w:r>
            <w:r w:rsidR="00052354">
              <w:rPr>
                <w:rFonts w:ascii="Times New Roman" w:hAnsi="Times New Roman" w:cs="Times New Roman"/>
                <w:sz w:val="20"/>
              </w:rPr>
              <w:t>,</w:t>
            </w:r>
          </w:p>
        </w:tc>
      </w:tr>
    </w:tbl>
    <w:p w:rsidR="00D352A0" w:rsidRPr="002B48F3" w:rsidRDefault="00D352A0" w:rsidP="00D352A0">
      <w:pPr>
        <w:pStyle w:val="Paragraphedeliste"/>
        <w:spacing w:after="0" w:line="240" w:lineRule="auto"/>
        <w:rPr>
          <w:rFonts w:ascii="Times New Roman" w:hAnsi="Times New Roman" w:cs="Times New Roman"/>
          <w:b/>
          <w:sz w:val="28"/>
          <w:szCs w:val="28"/>
          <w:u w:val="single"/>
        </w:rPr>
      </w:pPr>
    </w:p>
    <w:p w:rsidR="00D352A0" w:rsidRPr="002B48F3" w:rsidRDefault="00D352A0" w:rsidP="00D352A0">
      <w:pPr>
        <w:pStyle w:val="Paragraphedeliste"/>
        <w:spacing w:after="0" w:line="240" w:lineRule="auto"/>
        <w:rPr>
          <w:rFonts w:ascii="Times New Roman" w:hAnsi="Times New Roman" w:cs="Times New Roman"/>
          <w:b/>
          <w:sz w:val="28"/>
          <w:szCs w:val="28"/>
          <w:u w:val="single"/>
        </w:rPr>
      </w:pPr>
    </w:p>
    <w:p w:rsidR="00D352A0" w:rsidRPr="002B48F3" w:rsidRDefault="00D352A0" w:rsidP="0022500B">
      <w:pPr>
        <w:pStyle w:val="Paragraphedeliste"/>
        <w:numPr>
          <w:ilvl w:val="0"/>
          <w:numId w:val="9"/>
        </w:numPr>
        <w:suppressAutoHyphens w:val="0"/>
        <w:spacing w:after="240" w:line="240" w:lineRule="auto"/>
        <w:ind w:left="714" w:hanging="357"/>
        <w:rPr>
          <w:rFonts w:ascii="Times New Roman" w:hAnsi="Times New Roman" w:cs="Times New Roman"/>
          <w:b/>
        </w:rPr>
      </w:pPr>
      <w:r w:rsidRPr="002B48F3">
        <w:rPr>
          <w:rFonts w:ascii="Times New Roman" w:eastAsia="Times New Roman" w:hAnsi="Times New Roman" w:cs="Times New Roman"/>
          <w:b/>
          <w:szCs w:val="20"/>
          <w:lang w:eastAsia="fr-FR"/>
        </w:rPr>
        <w:t>Les contrôles</w:t>
      </w:r>
    </w:p>
    <w:tbl>
      <w:tblPr>
        <w:tblStyle w:val="Grilledutableau"/>
        <w:tblW w:w="9214" w:type="dxa"/>
        <w:tblInd w:w="108" w:type="dxa"/>
        <w:tblLook w:val="04A0" w:firstRow="1" w:lastRow="0" w:firstColumn="1" w:lastColumn="0" w:noHBand="0" w:noVBand="1"/>
      </w:tblPr>
      <w:tblGrid>
        <w:gridCol w:w="2127"/>
        <w:gridCol w:w="1984"/>
        <w:gridCol w:w="5103"/>
      </w:tblGrid>
      <w:tr w:rsidR="00235857" w:rsidRPr="002B48F3" w:rsidTr="00576206">
        <w:tc>
          <w:tcPr>
            <w:tcW w:w="2127" w:type="dxa"/>
          </w:tcPr>
          <w:p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Intitulé</w:t>
            </w:r>
          </w:p>
        </w:tc>
        <w:tc>
          <w:tcPr>
            <w:tcW w:w="1984" w:type="dxa"/>
          </w:tcPr>
          <w:p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5103" w:type="dxa"/>
          </w:tcPr>
          <w:p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235857" w:rsidRPr="002B48F3" w:rsidTr="00576206">
        <w:tc>
          <w:tcPr>
            <w:tcW w:w="2127" w:type="dxa"/>
          </w:tcPr>
          <w:p w:rsidR="00235857" w:rsidRPr="002B48F3" w:rsidRDefault="00235857" w:rsidP="0057620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w:t>
            </w:r>
            <w:r>
              <w:rPr>
                <w:rFonts w:ascii="Times New Roman" w:hAnsi="Times New Roman" w:cs="Times New Roman"/>
                <w:sz w:val="20"/>
              </w:rPr>
              <w:t>montant</w:t>
            </w:r>
            <w:r w:rsidRPr="002B48F3">
              <w:rPr>
                <w:rFonts w:ascii="Times New Roman" w:hAnsi="Times New Roman" w:cs="Times New Roman"/>
                <w:sz w:val="20"/>
              </w:rPr>
              <w:t xml:space="preserve"> des </w:t>
            </w:r>
            <w:r>
              <w:rPr>
                <w:rFonts w:ascii="Times New Roman" w:hAnsi="Times New Roman" w:cs="Times New Roman"/>
                <w:sz w:val="20"/>
              </w:rPr>
              <w:t>charges de personnel</w:t>
            </w:r>
            <w:r w:rsidRPr="002B48F3">
              <w:rPr>
                <w:rFonts w:ascii="Times New Roman" w:hAnsi="Times New Roman" w:cs="Times New Roman"/>
                <w:sz w:val="20"/>
              </w:rPr>
              <w:t xml:space="preserve"> dans l’état </w:t>
            </w:r>
          </w:p>
        </w:tc>
        <w:tc>
          <w:tcPr>
            <w:tcW w:w="1984" w:type="dxa"/>
          </w:tcPr>
          <w:p w:rsidR="00235857" w:rsidRDefault="003C7AC5" w:rsidP="00576206">
            <w:pPr>
              <w:rPr>
                <w:rFonts w:ascii="Times New Roman" w:hAnsi="Times New Roman" w:cs="Times New Roman"/>
                <w:sz w:val="20"/>
              </w:rPr>
            </w:pPr>
            <w:r>
              <w:rPr>
                <w:rFonts w:ascii="Times New Roman" w:hAnsi="Times New Roman" w:cs="Times New Roman"/>
                <w:sz w:val="20"/>
              </w:rPr>
              <w:t>R0220/C0050</w:t>
            </w:r>
            <w:r w:rsidR="00235857">
              <w:rPr>
                <w:rFonts w:ascii="Times New Roman" w:hAnsi="Times New Roman" w:cs="Times New Roman"/>
                <w:sz w:val="20"/>
              </w:rPr>
              <w:t xml:space="preserve">, </w:t>
            </w:r>
            <w:r>
              <w:rPr>
                <w:rFonts w:ascii="Times New Roman" w:hAnsi="Times New Roman" w:cs="Times New Roman"/>
                <w:sz w:val="20"/>
              </w:rPr>
              <w:t>R0220/C0060</w:t>
            </w:r>
            <w:r w:rsidR="00235857" w:rsidRPr="002B48F3">
              <w:rPr>
                <w:rFonts w:ascii="Times New Roman" w:hAnsi="Times New Roman" w:cs="Times New Roman"/>
                <w:sz w:val="20"/>
              </w:rPr>
              <w:t xml:space="preserve"> (</w:t>
            </w:r>
            <w:r w:rsidR="00235857">
              <w:rPr>
                <w:rFonts w:ascii="Times New Roman" w:hAnsi="Times New Roman" w:cs="Times New Roman"/>
                <w:sz w:val="20"/>
              </w:rPr>
              <w:t>trois</w:t>
            </w:r>
            <w:r w:rsidR="00235857" w:rsidRPr="002B48F3">
              <w:rPr>
                <w:rFonts w:ascii="Times New Roman" w:hAnsi="Times New Roman" w:cs="Times New Roman"/>
                <w:sz w:val="20"/>
              </w:rPr>
              <w:t>ième tableau)</w:t>
            </w:r>
            <w:r w:rsidR="00235857">
              <w:rPr>
                <w:rFonts w:ascii="Times New Roman" w:hAnsi="Times New Roman" w:cs="Times New Roman"/>
                <w:sz w:val="20"/>
              </w:rPr>
              <w:t>,</w:t>
            </w:r>
          </w:p>
          <w:p w:rsidR="00235857" w:rsidRPr="002B48F3" w:rsidRDefault="003C7AC5" w:rsidP="00576206">
            <w:pPr>
              <w:rPr>
                <w:rFonts w:ascii="Times New Roman" w:hAnsi="Times New Roman" w:cs="Times New Roman"/>
                <w:sz w:val="20"/>
              </w:rPr>
            </w:pPr>
            <w:r>
              <w:rPr>
                <w:rFonts w:ascii="Times New Roman" w:hAnsi="Times New Roman" w:cs="Times New Roman"/>
                <w:sz w:val="20"/>
              </w:rPr>
              <w:t>R0010/C0010</w:t>
            </w:r>
            <w:r w:rsidR="00235857">
              <w:rPr>
                <w:rFonts w:ascii="Times New Roman" w:hAnsi="Times New Roman" w:cs="Times New Roman"/>
                <w:sz w:val="20"/>
              </w:rPr>
              <w:t xml:space="preserve">, </w:t>
            </w:r>
            <w:r>
              <w:rPr>
                <w:rFonts w:ascii="Times New Roman" w:hAnsi="Times New Roman" w:cs="Times New Roman"/>
                <w:sz w:val="20"/>
              </w:rPr>
              <w:t>R0010/C0020</w:t>
            </w:r>
            <w:r w:rsidR="00235857">
              <w:rPr>
                <w:rFonts w:ascii="Times New Roman" w:hAnsi="Times New Roman" w:cs="Times New Roman"/>
                <w:sz w:val="20"/>
              </w:rPr>
              <w:t xml:space="preserve"> (premier tableau)</w:t>
            </w:r>
            <w:r w:rsidR="00235857" w:rsidRPr="002B48F3">
              <w:rPr>
                <w:rFonts w:ascii="Times New Roman" w:hAnsi="Times New Roman" w:cs="Times New Roman"/>
                <w:sz w:val="20"/>
              </w:rPr>
              <w:t xml:space="preserve"> </w:t>
            </w:r>
          </w:p>
        </w:tc>
        <w:tc>
          <w:tcPr>
            <w:tcW w:w="5103" w:type="dxa"/>
          </w:tcPr>
          <w:p w:rsidR="00235857" w:rsidRPr="002B48F3" w:rsidRDefault="00235857" w:rsidP="00576206">
            <w:pPr>
              <w:snapToGrid w:val="0"/>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montant</w:t>
            </w:r>
            <w:r w:rsidRPr="002B48F3">
              <w:rPr>
                <w:rFonts w:ascii="Times New Roman" w:hAnsi="Times New Roman" w:cs="Times New Roman"/>
                <w:sz w:val="20"/>
              </w:rPr>
              <w:t xml:space="preserve"> des </w:t>
            </w:r>
            <w:r>
              <w:rPr>
                <w:rFonts w:ascii="Times New Roman" w:hAnsi="Times New Roman" w:cs="Times New Roman"/>
                <w:sz w:val="20"/>
              </w:rPr>
              <w:t>charges de personnel</w:t>
            </w:r>
            <w:r w:rsidRPr="002B48F3">
              <w:rPr>
                <w:rFonts w:ascii="Times New Roman" w:hAnsi="Times New Roman" w:cs="Times New Roman"/>
                <w:sz w:val="20"/>
              </w:rPr>
              <w:t xml:space="preserve"> dans le </w:t>
            </w:r>
            <w:r>
              <w:rPr>
                <w:rFonts w:ascii="Times New Roman" w:hAnsi="Times New Roman" w:cs="Times New Roman"/>
                <w:sz w:val="20"/>
              </w:rPr>
              <w:t>troisième</w:t>
            </w:r>
            <w:r w:rsidRPr="002B48F3">
              <w:rPr>
                <w:rFonts w:ascii="Times New Roman" w:hAnsi="Times New Roman" w:cs="Times New Roman"/>
                <w:sz w:val="20"/>
              </w:rPr>
              <w:t xml:space="preserve"> tableau est égal</w:t>
            </w:r>
            <w:r w:rsidR="001C41E5">
              <w:rPr>
                <w:rFonts w:ascii="Times New Roman" w:hAnsi="Times New Roman" w:cs="Times New Roman"/>
                <w:sz w:val="20"/>
              </w:rPr>
              <w:t xml:space="preserve"> à</w:t>
            </w:r>
            <w:r w:rsidRPr="002B48F3">
              <w:rPr>
                <w:rFonts w:ascii="Times New Roman" w:hAnsi="Times New Roman" w:cs="Times New Roman"/>
                <w:sz w:val="20"/>
              </w:rPr>
              <w:t xml:space="preserve"> </w:t>
            </w:r>
            <w:r>
              <w:rPr>
                <w:rFonts w:ascii="Times New Roman" w:hAnsi="Times New Roman" w:cs="Times New Roman"/>
                <w:sz w:val="20"/>
              </w:rPr>
              <w:t>celui figurant</w:t>
            </w:r>
            <w:r w:rsidRPr="002B48F3">
              <w:rPr>
                <w:rFonts w:ascii="Times New Roman" w:hAnsi="Times New Roman" w:cs="Times New Roman"/>
                <w:sz w:val="20"/>
              </w:rPr>
              <w:t xml:space="preserve"> dans le </w:t>
            </w:r>
            <w:r>
              <w:rPr>
                <w:rFonts w:ascii="Times New Roman" w:hAnsi="Times New Roman" w:cs="Times New Roman"/>
                <w:sz w:val="20"/>
              </w:rPr>
              <w:t>premier</w:t>
            </w:r>
            <w:r w:rsidRPr="002B48F3">
              <w:rPr>
                <w:rFonts w:ascii="Times New Roman" w:hAnsi="Times New Roman" w:cs="Times New Roman"/>
                <w:sz w:val="20"/>
              </w:rPr>
              <w:t xml:space="preserve"> tableau :</w:t>
            </w:r>
          </w:p>
          <w:p w:rsidR="00235857" w:rsidRDefault="003C7AC5" w:rsidP="00576206">
            <w:pPr>
              <w:snapToGrid w:val="0"/>
              <w:rPr>
                <w:rFonts w:ascii="Times New Roman" w:hAnsi="Times New Roman" w:cs="Times New Roman"/>
                <w:sz w:val="20"/>
              </w:rPr>
            </w:pPr>
            <w:r>
              <w:rPr>
                <w:rFonts w:ascii="Times New Roman" w:hAnsi="Times New Roman" w:cs="Times New Roman"/>
                <w:sz w:val="20"/>
              </w:rPr>
              <w:t>R0220/C0050</w:t>
            </w:r>
            <w:r w:rsidR="00235857">
              <w:rPr>
                <w:rFonts w:ascii="Times New Roman" w:hAnsi="Times New Roman" w:cs="Times New Roman"/>
                <w:sz w:val="20"/>
              </w:rPr>
              <w:t xml:space="preserve"> = </w:t>
            </w:r>
            <w:r>
              <w:rPr>
                <w:rFonts w:ascii="Times New Roman" w:hAnsi="Times New Roman" w:cs="Times New Roman"/>
                <w:sz w:val="20"/>
              </w:rPr>
              <w:t>R0010/C0010</w:t>
            </w:r>
            <w:r w:rsidR="00235857">
              <w:rPr>
                <w:rFonts w:ascii="Times New Roman" w:hAnsi="Times New Roman" w:cs="Times New Roman"/>
                <w:sz w:val="20"/>
              </w:rPr>
              <w:t>,</w:t>
            </w:r>
          </w:p>
          <w:p w:rsidR="00235857" w:rsidRPr="002B48F3" w:rsidRDefault="003C7AC5" w:rsidP="003C7AC5">
            <w:pPr>
              <w:snapToGrid w:val="0"/>
              <w:rPr>
                <w:rFonts w:ascii="Times New Roman" w:hAnsi="Times New Roman" w:cs="Times New Roman"/>
                <w:sz w:val="20"/>
              </w:rPr>
            </w:pPr>
            <w:r>
              <w:rPr>
                <w:rFonts w:ascii="Times New Roman" w:hAnsi="Times New Roman" w:cs="Times New Roman"/>
                <w:sz w:val="20"/>
              </w:rPr>
              <w:t>R0220/C0060</w:t>
            </w:r>
            <w:r w:rsidR="00235857">
              <w:rPr>
                <w:rFonts w:ascii="Times New Roman" w:hAnsi="Times New Roman" w:cs="Times New Roman"/>
                <w:sz w:val="20"/>
              </w:rPr>
              <w:t xml:space="preserve"> = </w:t>
            </w:r>
            <w:r>
              <w:rPr>
                <w:rFonts w:ascii="Times New Roman" w:hAnsi="Times New Roman" w:cs="Times New Roman"/>
                <w:sz w:val="20"/>
              </w:rPr>
              <w:t>R0010/C0020</w:t>
            </w:r>
          </w:p>
        </w:tc>
      </w:tr>
    </w:tbl>
    <w:p w:rsidR="00235857" w:rsidRPr="002B48F3" w:rsidRDefault="00F71ADA" w:rsidP="002E0D55">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w:t>
      </w:r>
      <w:r w:rsidR="004831AF">
        <w:rPr>
          <w:rFonts w:ascii="Times New Roman" w:hAnsi="Times New Roman" w:cs="Times New Roman"/>
          <w:b/>
          <w:sz w:val="28"/>
          <w:szCs w:val="28"/>
          <w:u w:val="single"/>
        </w:rPr>
        <w:t>ffectif moyen du p</w:t>
      </w:r>
      <w:r w:rsidR="00235857">
        <w:rPr>
          <w:rFonts w:ascii="Times New Roman" w:hAnsi="Times New Roman" w:cs="Times New Roman"/>
          <w:b/>
          <w:sz w:val="28"/>
          <w:szCs w:val="28"/>
          <w:u w:val="single"/>
        </w:rPr>
        <w:t>ersonnel</w:t>
      </w:r>
      <w:r w:rsidR="004831AF">
        <w:rPr>
          <w:rFonts w:ascii="Times New Roman" w:hAnsi="Times New Roman" w:cs="Times New Roman"/>
          <w:b/>
          <w:sz w:val="28"/>
          <w:szCs w:val="28"/>
          <w:u w:val="single"/>
        </w:rPr>
        <w:t xml:space="preserve"> et masse salariale par catégorie</w:t>
      </w:r>
      <w:r w:rsidR="00C601D6">
        <w:rPr>
          <w:rFonts w:ascii="Times New Roman" w:hAnsi="Times New Roman" w:cs="Times New Roman"/>
          <w:b/>
          <w:sz w:val="28"/>
          <w:szCs w:val="28"/>
          <w:u w:val="single"/>
        </w:rPr>
        <w:t xml:space="preserve"> (FR.08.01.04)</w:t>
      </w:r>
    </w:p>
    <w:p w:rsidR="00235857" w:rsidRPr="002B48F3" w:rsidRDefault="00235857" w:rsidP="00235857">
      <w:pPr>
        <w:pStyle w:val="Paragraphedeliste"/>
        <w:spacing w:after="0" w:line="240" w:lineRule="auto"/>
        <w:rPr>
          <w:rFonts w:ascii="Times New Roman" w:hAnsi="Times New Roman" w:cs="Times New Roman"/>
          <w:b/>
          <w:sz w:val="28"/>
          <w:szCs w:val="28"/>
          <w:u w:val="single"/>
        </w:rPr>
      </w:pPr>
    </w:p>
    <w:p w:rsidR="00235857" w:rsidRPr="002B48F3" w:rsidRDefault="00235857" w:rsidP="00235857">
      <w:pPr>
        <w:pStyle w:val="Paragraphedeliste"/>
        <w:numPr>
          <w:ilvl w:val="0"/>
          <w:numId w:val="10"/>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235857" w:rsidRPr="002B48F3" w:rsidRDefault="00235857" w:rsidP="00235857">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quatrième </w:t>
      </w:r>
      <w:r w:rsidRPr="002B48F3">
        <w:rPr>
          <w:rFonts w:eastAsia="Calibri"/>
          <w:szCs w:val="22"/>
          <w:lang w:eastAsia="ar-SA"/>
        </w:rPr>
        <w:t xml:space="preserve">tableau de l’état comporte </w:t>
      </w:r>
      <w:r w:rsidR="004831AF">
        <w:rPr>
          <w:rFonts w:eastAsia="Calibri"/>
          <w:szCs w:val="22"/>
          <w:lang w:eastAsia="ar-SA"/>
        </w:rPr>
        <w:t>quatre</w:t>
      </w:r>
      <w:r w:rsidRPr="002B48F3">
        <w:rPr>
          <w:rFonts w:eastAsia="Calibri"/>
          <w:szCs w:val="22"/>
          <w:lang w:eastAsia="ar-SA"/>
        </w:rPr>
        <w:t xml:space="preserve"> colonnes </w:t>
      </w:r>
      <w:r w:rsidR="004831AF">
        <w:rPr>
          <w:rFonts w:eastAsia="Calibri"/>
          <w:szCs w:val="22"/>
          <w:lang w:eastAsia="ar-SA"/>
        </w:rPr>
        <w:t>avec les données relatives</w:t>
      </w:r>
      <w:r w:rsidRPr="002B48F3">
        <w:rPr>
          <w:rFonts w:eastAsia="Calibri"/>
          <w:szCs w:val="22"/>
          <w:lang w:eastAsia="ar-SA"/>
        </w:rPr>
        <w:t> :</w:t>
      </w:r>
    </w:p>
    <w:p w:rsidR="00235857" w:rsidRDefault="00235857" w:rsidP="00235857">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C0070</w:t>
      </w:r>
      <w:r w:rsidRPr="002B48F3">
        <w:t xml:space="preserve"> : </w:t>
      </w:r>
      <w:r w:rsidR="004831AF">
        <w:t xml:space="preserve">au personnel commercial </w:t>
      </w:r>
      <w:r w:rsidRPr="002B48F3">
        <w:t>pour</w:t>
      </w:r>
      <w:r w:rsidRPr="002B48F3">
        <w:rPr>
          <w:rFonts w:eastAsia="Calibri"/>
          <w:szCs w:val="22"/>
          <w:lang w:eastAsia="ar-SA"/>
        </w:rPr>
        <w:t xml:space="preserve"> l’exercice </w:t>
      </w:r>
      <w:r w:rsidR="009E47EB">
        <w:rPr>
          <w:rFonts w:eastAsia="Calibri"/>
          <w:szCs w:val="22"/>
          <w:lang w:eastAsia="ar-SA"/>
        </w:rPr>
        <w:t>sur lequel porte le</w:t>
      </w:r>
      <w:r w:rsidRPr="002B48F3">
        <w:rPr>
          <w:rFonts w:eastAsia="Calibri"/>
          <w:szCs w:val="22"/>
          <w:lang w:eastAsia="ar-SA"/>
        </w:rPr>
        <w:t xml:space="preserve"> reporting (</w:t>
      </w:r>
      <w:r w:rsidR="009E47EB">
        <w:rPr>
          <w:rFonts w:eastAsia="Calibri"/>
          <w:szCs w:val="22"/>
          <w:lang w:eastAsia="ar-SA"/>
        </w:rPr>
        <w:t xml:space="preserve">exercice </w:t>
      </w:r>
      <w:r w:rsidRPr="002B48F3">
        <w:rPr>
          <w:rFonts w:eastAsia="Calibri"/>
          <w:szCs w:val="22"/>
          <w:lang w:eastAsia="ar-SA"/>
        </w:rPr>
        <w:t>N) ;</w:t>
      </w:r>
    </w:p>
    <w:p w:rsidR="004831AF" w:rsidRPr="002B48F3"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C0080</w:t>
      </w:r>
      <w:r w:rsidRPr="002B48F3">
        <w:t xml:space="preserve"> : </w:t>
      </w:r>
      <w:r>
        <w:t xml:space="preserve">à l’autre personnel </w:t>
      </w:r>
      <w:r w:rsidRPr="002B48F3">
        <w:t>pour</w:t>
      </w:r>
      <w:r w:rsidRPr="002B48F3">
        <w:rPr>
          <w:rFonts w:eastAsia="Calibri"/>
          <w:szCs w:val="22"/>
          <w:lang w:eastAsia="ar-SA"/>
        </w:rPr>
        <w:t xml:space="preserve"> l’exercice N ;</w:t>
      </w:r>
    </w:p>
    <w:p w:rsidR="004831AF"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C0090</w:t>
      </w:r>
      <w:r w:rsidRPr="002B48F3">
        <w:t xml:space="preserve"> : </w:t>
      </w:r>
      <w:r>
        <w:t xml:space="preserve">au personnel commercial </w:t>
      </w:r>
      <w:r w:rsidRPr="002B48F3">
        <w:t>pour</w:t>
      </w:r>
      <w:r>
        <w:rPr>
          <w:rFonts w:eastAsia="Calibri"/>
          <w:szCs w:val="22"/>
          <w:lang w:eastAsia="ar-SA"/>
        </w:rPr>
        <w:t xml:space="preserve"> l’exercice précédent</w:t>
      </w:r>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w:t>
      </w:r>
      <w:r>
        <w:rPr>
          <w:rFonts w:eastAsia="Calibri"/>
          <w:szCs w:val="22"/>
          <w:lang w:eastAsia="ar-SA"/>
        </w:rPr>
        <w:t>-1</w:t>
      </w:r>
      <w:r w:rsidRPr="002B48F3">
        <w:rPr>
          <w:rFonts w:eastAsia="Calibri"/>
          <w:szCs w:val="22"/>
          <w:lang w:eastAsia="ar-SA"/>
        </w:rPr>
        <w:t>) ;</w:t>
      </w:r>
    </w:p>
    <w:p w:rsidR="004831AF" w:rsidRPr="002B48F3"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C0100</w:t>
      </w:r>
      <w:r w:rsidRPr="002B48F3">
        <w:t xml:space="preserve"> : </w:t>
      </w:r>
      <w:r>
        <w:t xml:space="preserve">à l’autre personnel </w:t>
      </w:r>
      <w:r w:rsidRPr="002B48F3">
        <w:t>pour</w:t>
      </w:r>
      <w:r>
        <w:rPr>
          <w:rFonts w:eastAsia="Calibri"/>
          <w:szCs w:val="22"/>
          <w:lang w:eastAsia="ar-SA"/>
        </w:rPr>
        <w:t xml:space="preserve"> l’exercice N-1.</w:t>
      </w:r>
    </w:p>
    <w:p w:rsidR="00235857" w:rsidRPr="002B48F3" w:rsidRDefault="00235857" w:rsidP="00235857">
      <w:pPr>
        <w:pStyle w:val="Paragraphedeliste1"/>
        <w:spacing w:before="120"/>
        <w:ind w:left="0"/>
        <w:contextualSpacing w:val="0"/>
        <w:rPr>
          <w:b/>
        </w:rPr>
      </w:pPr>
    </w:p>
    <w:p w:rsidR="00235857" w:rsidRPr="002B48F3" w:rsidRDefault="00235857" w:rsidP="00235857">
      <w:pPr>
        <w:pStyle w:val="Paragraphedeliste1"/>
        <w:ind w:left="0"/>
        <w:rPr>
          <w:b/>
        </w:rPr>
      </w:pPr>
    </w:p>
    <w:p w:rsidR="00235857" w:rsidRPr="002B48F3" w:rsidRDefault="00235857" w:rsidP="00235857">
      <w:pPr>
        <w:pStyle w:val="Paragraphedeliste"/>
        <w:numPr>
          <w:ilvl w:val="0"/>
          <w:numId w:val="10"/>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235857" w:rsidRPr="002B48F3" w:rsidRDefault="00235857" w:rsidP="00235857">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235857" w:rsidRPr="002B48F3" w:rsidTr="00234717">
        <w:tc>
          <w:tcPr>
            <w:tcW w:w="2552" w:type="dxa"/>
          </w:tcPr>
          <w:p w:rsidR="00235857" w:rsidRPr="002B48F3" w:rsidRDefault="00235857" w:rsidP="00576206">
            <w:pPr>
              <w:rPr>
                <w:rFonts w:ascii="Times New Roman" w:hAnsi="Times New Roman" w:cs="Times New Roman"/>
                <w:b/>
              </w:rPr>
            </w:pPr>
            <w:r w:rsidRPr="002B48F3">
              <w:rPr>
                <w:rFonts w:ascii="Times New Roman" w:hAnsi="Times New Roman" w:cs="Times New Roman"/>
                <w:b/>
              </w:rPr>
              <w:t>Intitulé</w:t>
            </w:r>
          </w:p>
        </w:tc>
        <w:tc>
          <w:tcPr>
            <w:tcW w:w="1134" w:type="dxa"/>
          </w:tcPr>
          <w:p w:rsidR="00235857" w:rsidRPr="002B48F3" w:rsidRDefault="00234717" w:rsidP="00576206">
            <w:pPr>
              <w:rPr>
                <w:rFonts w:ascii="Times New Roman" w:hAnsi="Times New Roman" w:cs="Times New Roman"/>
                <w:b/>
              </w:rPr>
            </w:pPr>
            <w:r>
              <w:rPr>
                <w:rFonts w:ascii="Times New Roman" w:hAnsi="Times New Roman" w:cs="Times New Roman"/>
                <w:b/>
              </w:rPr>
              <w:t>Ligne</w:t>
            </w:r>
          </w:p>
        </w:tc>
        <w:tc>
          <w:tcPr>
            <w:tcW w:w="5494" w:type="dxa"/>
          </w:tcPr>
          <w:p w:rsidR="00235857" w:rsidRPr="002B48F3" w:rsidRDefault="00235857" w:rsidP="00576206">
            <w:pPr>
              <w:rPr>
                <w:rFonts w:ascii="Times New Roman" w:hAnsi="Times New Roman" w:cs="Times New Roman"/>
                <w:b/>
              </w:rPr>
            </w:pPr>
            <w:r w:rsidRPr="002B48F3">
              <w:rPr>
                <w:rFonts w:ascii="Times New Roman" w:hAnsi="Times New Roman" w:cs="Times New Roman"/>
                <w:b/>
              </w:rPr>
              <w:t>Définition et formule</w:t>
            </w:r>
          </w:p>
        </w:tc>
      </w:tr>
      <w:tr w:rsidR="00235857" w:rsidRPr="002B48F3" w:rsidTr="00234717">
        <w:tc>
          <w:tcPr>
            <w:tcW w:w="2552" w:type="dxa"/>
          </w:tcPr>
          <w:p w:rsidR="00235857" w:rsidRPr="002B48F3" w:rsidRDefault="004831AF" w:rsidP="00576206">
            <w:pPr>
              <w:rPr>
                <w:rFonts w:ascii="Times New Roman" w:hAnsi="Times New Roman" w:cs="Times New Roman"/>
                <w:sz w:val="20"/>
              </w:rPr>
            </w:pPr>
            <w:r>
              <w:rPr>
                <w:rFonts w:ascii="Times New Roman" w:hAnsi="Times New Roman" w:cs="Times New Roman"/>
                <w:sz w:val="20"/>
              </w:rPr>
              <w:t xml:space="preserve">Effectif moyen - </w:t>
            </w:r>
            <w:r w:rsidRPr="004831AF">
              <w:rPr>
                <w:rFonts w:ascii="Times New Roman" w:hAnsi="Times New Roman" w:cs="Times New Roman"/>
                <w:sz w:val="20"/>
              </w:rPr>
              <w:t>Direction</w:t>
            </w:r>
          </w:p>
        </w:tc>
        <w:tc>
          <w:tcPr>
            <w:tcW w:w="1134" w:type="dxa"/>
          </w:tcPr>
          <w:p w:rsidR="00235857" w:rsidRPr="005F618B" w:rsidRDefault="00234717" w:rsidP="004831AF">
            <w:pPr>
              <w:rPr>
                <w:rFonts w:ascii="Times New Roman" w:hAnsi="Times New Roman" w:cs="Times New Roman"/>
                <w:color w:val="FF0000"/>
                <w:sz w:val="20"/>
              </w:rPr>
            </w:pPr>
            <w:r>
              <w:rPr>
                <w:rFonts w:ascii="Times New Roman" w:hAnsi="Times New Roman" w:cs="Times New Roman"/>
                <w:sz w:val="20"/>
              </w:rPr>
              <w:t>R0260</w:t>
            </w:r>
          </w:p>
        </w:tc>
        <w:tc>
          <w:tcPr>
            <w:tcW w:w="5494" w:type="dxa"/>
          </w:tcPr>
          <w:p w:rsidR="00235857" w:rsidRPr="002B48F3" w:rsidRDefault="008842C1" w:rsidP="008842C1">
            <w:pPr>
              <w:rPr>
                <w:rFonts w:ascii="Times New Roman" w:hAnsi="Times New Roman" w:cs="Times New Roman"/>
                <w:sz w:val="20"/>
              </w:rPr>
            </w:pPr>
            <w:r>
              <w:rPr>
                <w:rFonts w:ascii="Times New Roman" w:hAnsi="Times New Roman" w:cs="Times New Roman"/>
                <w:sz w:val="20"/>
              </w:rPr>
              <w:t>Effectif moyen en activité pour la catégorie « Direction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r w:rsidR="00235857">
              <w:rPr>
                <w:rFonts w:ascii="Times New Roman" w:hAnsi="Times New Roman" w:cs="Times New Roman"/>
                <w:sz w:val="20"/>
              </w:rPr>
              <w:t>.</w:t>
            </w:r>
          </w:p>
        </w:tc>
      </w:tr>
      <w:tr w:rsidR="008842C1" w:rsidRPr="002B48F3" w:rsidTr="00234717">
        <w:tc>
          <w:tcPr>
            <w:tcW w:w="2552" w:type="dxa"/>
          </w:tcPr>
          <w:p w:rsidR="008842C1" w:rsidRPr="002B48F3" w:rsidRDefault="008842C1" w:rsidP="00576206">
            <w:pPr>
              <w:rPr>
                <w:rFonts w:ascii="Times New Roman" w:hAnsi="Times New Roman" w:cs="Times New Roman"/>
                <w:sz w:val="20"/>
              </w:rPr>
            </w:pPr>
            <w:r>
              <w:rPr>
                <w:rFonts w:ascii="Times New Roman" w:hAnsi="Times New Roman" w:cs="Times New Roman"/>
                <w:sz w:val="20"/>
              </w:rPr>
              <w:t>Effectif moyen -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R0270</w:t>
            </w:r>
          </w:p>
        </w:tc>
        <w:tc>
          <w:tcPr>
            <w:tcW w:w="5494" w:type="dxa"/>
          </w:tcPr>
          <w:p w:rsidR="008842C1" w:rsidRPr="002B48F3" w:rsidRDefault="008842C1" w:rsidP="008842C1">
            <w:pPr>
              <w:rPr>
                <w:rFonts w:ascii="Times New Roman" w:hAnsi="Times New Roman" w:cs="Times New Roman"/>
                <w:sz w:val="20"/>
              </w:rPr>
            </w:pPr>
            <w:r>
              <w:rPr>
                <w:rFonts w:ascii="Times New Roman" w:hAnsi="Times New Roman" w:cs="Times New Roman"/>
                <w:sz w:val="20"/>
              </w:rPr>
              <w:t>Effectif moyen en activité pour la catégorie « Cadres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r>
              <w:rPr>
                <w:rFonts w:ascii="Times New Roman" w:hAnsi="Times New Roman" w:cs="Times New Roman"/>
                <w:sz w:val="20"/>
              </w:rPr>
              <w:t>.</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Effectif moyen - Non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R0280</w:t>
            </w:r>
          </w:p>
        </w:tc>
        <w:tc>
          <w:tcPr>
            <w:tcW w:w="5494" w:type="dxa"/>
          </w:tcPr>
          <w:p w:rsidR="00052354" w:rsidRPr="002B48F3" w:rsidRDefault="008842C1" w:rsidP="00052354">
            <w:pPr>
              <w:rPr>
                <w:rFonts w:ascii="Times New Roman" w:hAnsi="Times New Roman" w:cs="Times New Roman"/>
                <w:sz w:val="20"/>
              </w:rPr>
            </w:pPr>
            <w:r>
              <w:rPr>
                <w:rFonts w:ascii="Times New Roman" w:hAnsi="Times New Roman" w:cs="Times New Roman"/>
                <w:sz w:val="20"/>
              </w:rPr>
              <w:t>Effectif moyen en activité pour la catégorie « Non cadres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Effectif moyen - Total</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R0290</w:t>
            </w:r>
          </w:p>
        </w:tc>
        <w:tc>
          <w:tcPr>
            <w:tcW w:w="5494" w:type="dxa"/>
          </w:tcPr>
          <w:p w:rsidR="008842C1" w:rsidRDefault="008842C1" w:rsidP="008842C1">
            <w:pPr>
              <w:rPr>
                <w:rFonts w:ascii="Times New Roman" w:hAnsi="Times New Roman" w:cs="Times New Roman"/>
                <w:sz w:val="20"/>
              </w:rPr>
            </w:pPr>
            <w:r>
              <w:rPr>
                <w:rFonts w:ascii="Times New Roman" w:hAnsi="Times New Roman" w:cs="Times New Roman"/>
                <w:sz w:val="20"/>
              </w:rPr>
              <w:t>Effectif moyen en activité pour l’ensemble du personnel.</w:t>
            </w:r>
          </w:p>
          <w:p w:rsidR="008842C1" w:rsidRPr="002B48F3" w:rsidRDefault="008842C1" w:rsidP="00234717">
            <w:pPr>
              <w:rPr>
                <w:rFonts w:ascii="Times New Roman" w:hAnsi="Times New Roman" w:cs="Times New Roman"/>
                <w:sz w:val="20"/>
              </w:rPr>
            </w:pPr>
            <w:r>
              <w:rPr>
                <w:rFonts w:ascii="Times New Roman" w:hAnsi="Times New Roman" w:cs="Times New Roman"/>
                <w:sz w:val="20"/>
              </w:rPr>
              <w:t xml:space="preserve">Correspond à la somme des montants enregistrés en lignes </w:t>
            </w:r>
            <w:r w:rsidR="00234717">
              <w:rPr>
                <w:rFonts w:ascii="Times New Roman" w:hAnsi="Times New Roman" w:cs="Times New Roman"/>
                <w:sz w:val="20"/>
              </w:rPr>
              <w:t>R0260</w:t>
            </w:r>
            <w:r>
              <w:rPr>
                <w:rFonts w:ascii="Times New Roman" w:hAnsi="Times New Roman" w:cs="Times New Roman"/>
                <w:sz w:val="20"/>
              </w:rPr>
              <w:t xml:space="preserve"> à </w:t>
            </w:r>
            <w:r w:rsidR="00234717">
              <w:rPr>
                <w:rFonts w:ascii="Times New Roman" w:hAnsi="Times New Roman" w:cs="Times New Roman"/>
                <w:sz w:val="20"/>
              </w:rPr>
              <w:t>R0280</w:t>
            </w:r>
            <w:r>
              <w:rPr>
                <w:rFonts w:ascii="Times New Roman" w:hAnsi="Times New Roman" w:cs="Times New Roman"/>
                <w:sz w:val="20"/>
              </w:rPr>
              <w:t>.</w:t>
            </w:r>
          </w:p>
        </w:tc>
      </w:tr>
      <w:tr w:rsidR="008842C1" w:rsidRPr="002B48F3" w:rsidTr="00234717">
        <w:tc>
          <w:tcPr>
            <w:tcW w:w="2552" w:type="dxa"/>
          </w:tcPr>
          <w:p w:rsidR="008842C1" w:rsidRPr="002B48F3" w:rsidRDefault="008842C1" w:rsidP="00576206">
            <w:pPr>
              <w:rPr>
                <w:rFonts w:ascii="Times New Roman" w:hAnsi="Times New Roman" w:cs="Times New Roman"/>
                <w:sz w:val="20"/>
              </w:rPr>
            </w:pPr>
            <w:r>
              <w:rPr>
                <w:rFonts w:ascii="Times New Roman" w:hAnsi="Times New Roman" w:cs="Times New Roman"/>
                <w:sz w:val="20"/>
              </w:rPr>
              <w:t xml:space="preserve">Masse salariale - </w:t>
            </w:r>
            <w:r w:rsidRPr="004831AF">
              <w:rPr>
                <w:rFonts w:ascii="Times New Roman" w:hAnsi="Times New Roman" w:cs="Times New Roman"/>
                <w:sz w:val="20"/>
              </w:rPr>
              <w:t>Direction</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R0300</w:t>
            </w:r>
          </w:p>
        </w:tc>
        <w:tc>
          <w:tcPr>
            <w:tcW w:w="5494" w:type="dxa"/>
          </w:tcPr>
          <w:p w:rsidR="008842C1" w:rsidRPr="00121ACD" w:rsidRDefault="008842C1" w:rsidP="00121ACD">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Direction ».</w:t>
            </w:r>
          </w:p>
        </w:tc>
      </w:tr>
      <w:tr w:rsidR="008842C1" w:rsidRPr="002B48F3" w:rsidTr="00234717">
        <w:tc>
          <w:tcPr>
            <w:tcW w:w="2552" w:type="dxa"/>
          </w:tcPr>
          <w:p w:rsidR="008842C1" w:rsidRPr="002B48F3" w:rsidRDefault="008842C1" w:rsidP="00576206">
            <w:pPr>
              <w:rPr>
                <w:rFonts w:ascii="Times New Roman" w:hAnsi="Times New Roman" w:cs="Times New Roman"/>
                <w:sz w:val="20"/>
              </w:rPr>
            </w:pPr>
            <w:r>
              <w:rPr>
                <w:rFonts w:ascii="Times New Roman" w:hAnsi="Times New Roman" w:cs="Times New Roman"/>
                <w:sz w:val="20"/>
              </w:rPr>
              <w:t>Masse salariale -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R0310</w:t>
            </w:r>
          </w:p>
        </w:tc>
        <w:tc>
          <w:tcPr>
            <w:tcW w:w="5494" w:type="dxa"/>
          </w:tcPr>
          <w:p w:rsidR="008842C1" w:rsidRPr="00121ACD" w:rsidRDefault="008842C1" w:rsidP="008842C1">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Cadres ».</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Masse salariale - Non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R0320</w:t>
            </w:r>
          </w:p>
        </w:tc>
        <w:tc>
          <w:tcPr>
            <w:tcW w:w="5494" w:type="dxa"/>
          </w:tcPr>
          <w:p w:rsidR="008842C1" w:rsidRPr="00121ACD" w:rsidRDefault="008842C1" w:rsidP="008842C1">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Non cadres ».</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Masse salariale - Total</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R0330</w:t>
            </w:r>
          </w:p>
        </w:tc>
        <w:tc>
          <w:tcPr>
            <w:tcW w:w="5494" w:type="dxa"/>
          </w:tcPr>
          <w:p w:rsidR="008842C1" w:rsidRDefault="008842C1" w:rsidP="00C130D8">
            <w:pPr>
              <w:rPr>
                <w:rFonts w:ascii="Times New Roman" w:hAnsi="Times New Roman" w:cs="Times New Roman"/>
                <w:sz w:val="20"/>
              </w:rPr>
            </w:pPr>
            <w:r>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Pr>
                <w:rFonts w:ascii="Times New Roman" w:hAnsi="Times New Roman" w:cs="Times New Roman"/>
                <w:sz w:val="20"/>
              </w:rPr>
              <w:t>de l’ensemble du personnel.</w:t>
            </w:r>
          </w:p>
          <w:p w:rsidR="008842C1" w:rsidRPr="002B48F3" w:rsidRDefault="008842C1" w:rsidP="00234717">
            <w:pPr>
              <w:rPr>
                <w:rFonts w:ascii="Times New Roman" w:hAnsi="Times New Roman" w:cs="Times New Roman"/>
                <w:sz w:val="20"/>
              </w:rPr>
            </w:pPr>
            <w:r>
              <w:rPr>
                <w:rFonts w:ascii="Times New Roman" w:hAnsi="Times New Roman" w:cs="Times New Roman"/>
                <w:sz w:val="20"/>
              </w:rPr>
              <w:t xml:space="preserve">Correspond à la somme des montants enregistrés en lignes </w:t>
            </w:r>
            <w:r w:rsidR="00234717">
              <w:rPr>
                <w:rFonts w:ascii="Times New Roman" w:hAnsi="Times New Roman" w:cs="Times New Roman"/>
                <w:sz w:val="20"/>
              </w:rPr>
              <w:t>R0300</w:t>
            </w:r>
            <w:r>
              <w:rPr>
                <w:rFonts w:ascii="Times New Roman" w:hAnsi="Times New Roman" w:cs="Times New Roman"/>
                <w:sz w:val="20"/>
              </w:rPr>
              <w:t xml:space="preserve"> à </w:t>
            </w:r>
            <w:r w:rsidR="00234717">
              <w:rPr>
                <w:rFonts w:ascii="Times New Roman" w:hAnsi="Times New Roman" w:cs="Times New Roman"/>
                <w:sz w:val="20"/>
              </w:rPr>
              <w:t>R0320</w:t>
            </w:r>
            <w:r>
              <w:rPr>
                <w:rFonts w:ascii="Times New Roman" w:hAnsi="Times New Roman" w:cs="Times New Roman"/>
                <w:sz w:val="20"/>
              </w:rPr>
              <w:t>.</w:t>
            </w:r>
          </w:p>
        </w:tc>
      </w:tr>
    </w:tbl>
    <w:p w:rsidR="00235857" w:rsidRPr="002B48F3" w:rsidRDefault="00235857" w:rsidP="00235857">
      <w:pPr>
        <w:pStyle w:val="Paragraphedeliste"/>
        <w:spacing w:after="0" w:line="240" w:lineRule="auto"/>
        <w:rPr>
          <w:rFonts w:ascii="Times New Roman" w:hAnsi="Times New Roman" w:cs="Times New Roman"/>
          <w:b/>
          <w:sz w:val="28"/>
          <w:szCs w:val="28"/>
          <w:u w:val="single"/>
        </w:rPr>
      </w:pPr>
    </w:p>
    <w:p w:rsidR="00235857" w:rsidRPr="002B48F3" w:rsidRDefault="00235857" w:rsidP="00235857">
      <w:pPr>
        <w:pStyle w:val="Paragraphedeliste"/>
        <w:spacing w:after="0" w:line="240" w:lineRule="auto"/>
        <w:rPr>
          <w:rFonts w:ascii="Times New Roman" w:hAnsi="Times New Roman" w:cs="Times New Roman"/>
          <w:b/>
          <w:sz w:val="28"/>
          <w:szCs w:val="28"/>
          <w:u w:val="single"/>
        </w:rPr>
      </w:pPr>
    </w:p>
    <w:p w:rsidR="00265AB8" w:rsidRPr="002B48F3" w:rsidRDefault="00265AB8" w:rsidP="00265AB8">
      <w:pPr>
        <w:pStyle w:val="Paragraphedeliste"/>
        <w:spacing w:after="0" w:line="240" w:lineRule="auto"/>
        <w:rPr>
          <w:rFonts w:ascii="Times New Roman" w:hAnsi="Times New Roman" w:cs="Times New Roman"/>
          <w:b/>
          <w:sz w:val="28"/>
          <w:szCs w:val="28"/>
          <w:u w:val="single"/>
        </w:rPr>
      </w:pPr>
    </w:p>
    <w:p w:rsidR="00265AB8" w:rsidRPr="002B48F3" w:rsidRDefault="00E118C4" w:rsidP="009A22C3">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Engagements vis-à-vis des</w:t>
      </w:r>
      <w:r w:rsidR="00265AB8">
        <w:rPr>
          <w:rFonts w:ascii="Times New Roman" w:hAnsi="Times New Roman" w:cs="Times New Roman"/>
          <w:b/>
          <w:sz w:val="28"/>
          <w:szCs w:val="28"/>
          <w:u w:val="single"/>
        </w:rPr>
        <w:t xml:space="preserve"> membres des organes d’administration, de direction ou de surveillance</w:t>
      </w:r>
      <w:r w:rsidR="00C601D6">
        <w:rPr>
          <w:rFonts w:ascii="Times New Roman" w:hAnsi="Times New Roman" w:cs="Times New Roman"/>
          <w:b/>
          <w:sz w:val="28"/>
          <w:szCs w:val="28"/>
          <w:u w:val="single"/>
        </w:rPr>
        <w:t xml:space="preserve"> (FR.08.01.05)</w:t>
      </w:r>
    </w:p>
    <w:p w:rsidR="00265AB8" w:rsidRPr="002B48F3" w:rsidRDefault="00265AB8" w:rsidP="00265AB8">
      <w:pPr>
        <w:pStyle w:val="Paragraphedeliste"/>
        <w:spacing w:after="0" w:line="240" w:lineRule="auto"/>
        <w:rPr>
          <w:rFonts w:ascii="Times New Roman" w:hAnsi="Times New Roman" w:cs="Times New Roman"/>
          <w:b/>
          <w:sz w:val="28"/>
          <w:szCs w:val="28"/>
          <w:u w:val="single"/>
        </w:rPr>
      </w:pPr>
    </w:p>
    <w:p w:rsidR="00265AB8" w:rsidRPr="002B48F3" w:rsidRDefault="00265AB8" w:rsidP="00265AB8">
      <w:pPr>
        <w:pStyle w:val="Paragraphedeliste"/>
        <w:numPr>
          <w:ilvl w:val="0"/>
          <w:numId w:val="11"/>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265AB8" w:rsidRPr="002B48F3" w:rsidRDefault="00265AB8" w:rsidP="00265AB8">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Pr>
          <w:rFonts w:eastAsia="Calibri"/>
          <w:szCs w:val="22"/>
          <w:lang w:eastAsia="ar-SA"/>
        </w:rPr>
        <w:t xml:space="preserve">cinquième </w:t>
      </w:r>
      <w:r w:rsidRPr="002B48F3">
        <w:rPr>
          <w:rFonts w:eastAsia="Calibri"/>
          <w:szCs w:val="22"/>
          <w:lang w:eastAsia="ar-SA"/>
        </w:rPr>
        <w:t xml:space="preserve">tableau de l’état comporte </w:t>
      </w:r>
      <w:r>
        <w:rPr>
          <w:rFonts w:eastAsia="Calibri"/>
          <w:szCs w:val="22"/>
          <w:lang w:eastAsia="ar-SA"/>
        </w:rPr>
        <w:t>six</w:t>
      </w:r>
      <w:r w:rsidRPr="002B48F3">
        <w:rPr>
          <w:rFonts w:eastAsia="Calibri"/>
          <w:szCs w:val="22"/>
          <w:lang w:eastAsia="ar-SA"/>
        </w:rPr>
        <w:t xml:space="preserve"> colonnes </w:t>
      </w:r>
      <w:r>
        <w:rPr>
          <w:rFonts w:eastAsia="Calibri"/>
          <w:szCs w:val="22"/>
          <w:lang w:eastAsia="ar-SA"/>
        </w:rPr>
        <w:t>avec les données relatives</w:t>
      </w:r>
      <w:r w:rsidRPr="002B48F3">
        <w:rPr>
          <w:rFonts w:eastAsia="Calibri"/>
          <w:szCs w:val="22"/>
          <w:lang w:eastAsia="ar-SA"/>
        </w:rPr>
        <w:t> </w:t>
      </w:r>
      <w:r w:rsidR="001C41E5">
        <w:rPr>
          <w:rFonts w:eastAsia="Calibri"/>
          <w:szCs w:val="22"/>
          <w:lang w:eastAsia="ar-SA"/>
        </w:rPr>
        <w:t xml:space="preserve">suivantes </w:t>
      </w:r>
      <w:r w:rsidRPr="002B48F3">
        <w:rPr>
          <w:rFonts w:eastAsia="Calibri"/>
          <w:szCs w:val="22"/>
          <w:lang w:eastAsia="ar-SA"/>
        </w:rPr>
        <w:t>:</w:t>
      </w:r>
    </w:p>
    <w:p w:rsidR="00265AB8" w:rsidRDefault="00265AB8" w:rsidP="00265AB8">
      <w:pPr>
        <w:pStyle w:val="Paragraphedeliste1"/>
        <w:numPr>
          <w:ilvl w:val="0"/>
          <w:numId w:val="2"/>
        </w:numPr>
        <w:spacing w:before="120" w:after="120"/>
        <w:contextualSpacing w:val="0"/>
        <w:rPr>
          <w:rFonts w:eastAsia="Calibri"/>
          <w:szCs w:val="22"/>
          <w:lang w:eastAsia="ar-SA"/>
        </w:rPr>
      </w:pPr>
      <w:r w:rsidRPr="002B48F3">
        <w:t>Colonne</w:t>
      </w:r>
      <w:r w:rsidR="00234717">
        <w:t xml:space="preserve"> C0110</w:t>
      </w:r>
      <w:r w:rsidRPr="002B48F3">
        <w:t xml:space="preserve"> : </w:t>
      </w:r>
      <w:r>
        <w:t xml:space="preserve">aux rémunérations allouées aux membres des organes d’administration </w:t>
      </w:r>
      <w:r w:rsidRPr="002B48F3">
        <w:t>pour</w:t>
      </w:r>
      <w:r w:rsidRPr="002B48F3">
        <w:rPr>
          <w:rFonts w:eastAsia="Calibri"/>
          <w:szCs w:val="22"/>
          <w:lang w:eastAsia="ar-SA"/>
        </w:rPr>
        <w:t xml:space="preserve"> l’exercice </w:t>
      </w:r>
      <w:r w:rsidR="009E47EB">
        <w:rPr>
          <w:rFonts w:eastAsia="Calibri"/>
          <w:szCs w:val="22"/>
          <w:lang w:eastAsia="ar-SA"/>
        </w:rPr>
        <w:t>sur lequel porte le</w:t>
      </w:r>
      <w:r w:rsidRPr="002B48F3">
        <w:rPr>
          <w:rFonts w:eastAsia="Calibri"/>
          <w:szCs w:val="22"/>
          <w:lang w:eastAsia="ar-SA"/>
        </w:rPr>
        <w:t xml:space="preserve"> reporting (</w:t>
      </w:r>
      <w:r w:rsidR="009E47EB">
        <w:rPr>
          <w:rFonts w:eastAsia="Calibri"/>
          <w:szCs w:val="22"/>
          <w:lang w:eastAsia="ar-SA"/>
        </w:rPr>
        <w:t xml:space="preserve">exercice </w:t>
      </w:r>
      <w:r w:rsidRPr="002B48F3">
        <w:rPr>
          <w:rFonts w:eastAsia="Calibri"/>
          <w:szCs w:val="22"/>
          <w:lang w:eastAsia="ar-SA"/>
        </w:rPr>
        <w:t>N) ;</w:t>
      </w:r>
    </w:p>
    <w:p w:rsidR="00265AB8" w:rsidRPr="002B48F3" w:rsidRDefault="00265AB8" w:rsidP="00265AB8">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C0120</w:t>
      </w:r>
      <w:r w:rsidRPr="002B48F3">
        <w:t xml:space="preserve"> : </w:t>
      </w:r>
      <w:r>
        <w:t xml:space="preserve">aux rémunérations allouées aux membres des organes de direction </w:t>
      </w:r>
      <w:r w:rsidRPr="002B48F3">
        <w:t>pour</w:t>
      </w:r>
      <w:r w:rsidRPr="002B48F3">
        <w:rPr>
          <w:rFonts w:eastAsia="Calibri"/>
          <w:szCs w:val="22"/>
          <w:lang w:eastAsia="ar-SA"/>
        </w:rPr>
        <w:t xml:space="preserve"> l’exercice N ;</w:t>
      </w:r>
    </w:p>
    <w:p w:rsidR="00265AB8" w:rsidRDefault="00265AB8" w:rsidP="00265AB8">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C0130</w:t>
      </w:r>
      <w:r w:rsidRPr="002B48F3">
        <w:t xml:space="preserve"> : </w:t>
      </w:r>
      <w:r>
        <w:t xml:space="preserve">aux rémunérations allouées aux membres des organes de surveillance </w:t>
      </w:r>
      <w:r w:rsidRPr="002B48F3">
        <w:t>pour</w:t>
      </w:r>
      <w:r w:rsidRPr="002B48F3">
        <w:rPr>
          <w:rFonts w:eastAsia="Calibri"/>
          <w:szCs w:val="22"/>
          <w:lang w:eastAsia="ar-SA"/>
        </w:rPr>
        <w:t xml:space="preserve"> l’exercice N ;</w:t>
      </w:r>
    </w:p>
    <w:p w:rsidR="00265AB8" w:rsidRPr="002B48F3" w:rsidRDefault="00265AB8" w:rsidP="00265AB8">
      <w:pPr>
        <w:pStyle w:val="Paragraphedeliste1"/>
        <w:numPr>
          <w:ilvl w:val="0"/>
          <w:numId w:val="2"/>
        </w:numPr>
        <w:spacing w:before="120" w:after="120"/>
        <w:contextualSpacing w:val="0"/>
        <w:rPr>
          <w:rFonts w:eastAsia="Calibri"/>
          <w:szCs w:val="22"/>
          <w:lang w:eastAsia="ar-SA"/>
        </w:rPr>
      </w:pPr>
      <w:r w:rsidRPr="002B48F3">
        <w:t>Colonne</w:t>
      </w:r>
      <w:r>
        <w:t>s</w:t>
      </w:r>
      <w:r w:rsidRPr="002B48F3">
        <w:t xml:space="preserve"> </w:t>
      </w:r>
      <w:r w:rsidR="00234717">
        <w:t>C0140</w:t>
      </w:r>
      <w:r>
        <w:t xml:space="preserve">, </w:t>
      </w:r>
      <w:r w:rsidR="00234717">
        <w:t>C0150</w:t>
      </w:r>
      <w:r>
        <w:t xml:space="preserve"> et </w:t>
      </w:r>
      <w:r w:rsidR="00234717">
        <w:t>0160</w:t>
      </w:r>
      <w:r>
        <w:t xml:space="preserve"> : aux mêmes informations </w:t>
      </w:r>
      <w:r w:rsidRPr="002B48F3">
        <w:t>pour</w:t>
      </w:r>
      <w:r>
        <w:rPr>
          <w:rFonts w:eastAsia="Calibri"/>
          <w:szCs w:val="22"/>
          <w:lang w:eastAsia="ar-SA"/>
        </w:rPr>
        <w:t xml:space="preserve"> l’exercice précédent (</w:t>
      </w:r>
      <w:r w:rsidR="009E47EB">
        <w:rPr>
          <w:rFonts w:eastAsia="Calibri"/>
          <w:szCs w:val="22"/>
          <w:lang w:eastAsia="ar-SA"/>
        </w:rPr>
        <w:t xml:space="preserve">exercice </w:t>
      </w:r>
      <w:r>
        <w:rPr>
          <w:rFonts w:eastAsia="Calibri"/>
          <w:szCs w:val="22"/>
          <w:lang w:eastAsia="ar-SA"/>
        </w:rPr>
        <w:t>N-1).</w:t>
      </w:r>
    </w:p>
    <w:p w:rsidR="00265AB8" w:rsidRPr="002B48F3" w:rsidRDefault="00265AB8" w:rsidP="00265AB8">
      <w:pPr>
        <w:pStyle w:val="Paragraphedeliste1"/>
        <w:spacing w:before="120"/>
        <w:ind w:left="0"/>
        <w:contextualSpacing w:val="0"/>
        <w:rPr>
          <w:b/>
        </w:rPr>
      </w:pPr>
    </w:p>
    <w:p w:rsidR="00265AB8" w:rsidRPr="002B48F3" w:rsidRDefault="00265AB8" w:rsidP="00265AB8">
      <w:pPr>
        <w:pStyle w:val="Paragraphedeliste1"/>
        <w:ind w:left="0"/>
        <w:rPr>
          <w:b/>
        </w:rPr>
      </w:pPr>
    </w:p>
    <w:p w:rsidR="00265AB8" w:rsidRPr="002B48F3" w:rsidRDefault="00265AB8" w:rsidP="00265AB8">
      <w:pPr>
        <w:pStyle w:val="Paragraphedeliste"/>
        <w:numPr>
          <w:ilvl w:val="0"/>
          <w:numId w:val="11"/>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265AB8" w:rsidRPr="002B48F3" w:rsidRDefault="00265AB8" w:rsidP="00265AB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265AB8" w:rsidRPr="002B48F3" w:rsidTr="00266254">
        <w:tc>
          <w:tcPr>
            <w:tcW w:w="2552" w:type="dxa"/>
          </w:tcPr>
          <w:p w:rsidR="00265AB8" w:rsidRPr="002B48F3" w:rsidRDefault="00265AB8" w:rsidP="00C130D8">
            <w:pPr>
              <w:rPr>
                <w:rFonts w:ascii="Times New Roman" w:hAnsi="Times New Roman" w:cs="Times New Roman"/>
                <w:b/>
              </w:rPr>
            </w:pPr>
            <w:r w:rsidRPr="002B48F3">
              <w:rPr>
                <w:rFonts w:ascii="Times New Roman" w:hAnsi="Times New Roman" w:cs="Times New Roman"/>
                <w:b/>
              </w:rPr>
              <w:t>Intitulé</w:t>
            </w:r>
          </w:p>
        </w:tc>
        <w:tc>
          <w:tcPr>
            <w:tcW w:w="1134" w:type="dxa"/>
          </w:tcPr>
          <w:p w:rsidR="00265AB8" w:rsidRPr="002B48F3" w:rsidRDefault="00234717" w:rsidP="00C130D8">
            <w:pPr>
              <w:rPr>
                <w:rFonts w:ascii="Times New Roman" w:hAnsi="Times New Roman" w:cs="Times New Roman"/>
                <w:b/>
              </w:rPr>
            </w:pPr>
            <w:r>
              <w:rPr>
                <w:rFonts w:ascii="Times New Roman" w:hAnsi="Times New Roman" w:cs="Times New Roman"/>
                <w:b/>
              </w:rPr>
              <w:t>Ligne</w:t>
            </w:r>
          </w:p>
        </w:tc>
        <w:tc>
          <w:tcPr>
            <w:tcW w:w="5494" w:type="dxa"/>
          </w:tcPr>
          <w:p w:rsidR="00265AB8" w:rsidRPr="002B48F3" w:rsidRDefault="00265AB8" w:rsidP="00C130D8">
            <w:pPr>
              <w:rPr>
                <w:rFonts w:ascii="Times New Roman" w:hAnsi="Times New Roman" w:cs="Times New Roman"/>
                <w:b/>
              </w:rPr>
            </w:pPr>
            <w:r w:rsidRPr="002B48F3">
              <w:rPr>
                <w:rFonts w:ascii="Times New Roman" w:hAnsi="Times New Roman" w:cs="Times New Roman"/>
                <w:b/>
              </w:rPr>
              <w:t>Définition et formule</w:t>
            </w:r>
          </w:p>
        </w:tc>
      </w:tr>
      <w:tr w:rsidR="00265AB8" w:rsidRPr="002B48F3" w:rsidTr="00266254">
        <w:tc>
          <w:tcPr>
            <w:tcW w:w="2552" w:type="dxa"/>
          </w:tcPr>
          <w:p w:rsidR="00265AB8" w:rsidRPr="002B48F3" w:rsidRDefault="00000C95" w:rsidP="00000C95">
            <w:pPr>
              <w:rPr>
                <w:rFonts w:ascii="Times New Roman" w:hAnsi="Times New Roman" w:cs="Times New Roman"/>
                <w:sz w:val="20"/>
              </w:rPr>
            </w:pPr>
            <w:r w:rsidRPr="00000C95">
              <w:rPr>
                <w:rFonts w:ascii="Times New Roman" w:hAnsi="Times New Roman" w:cs="Times New Roman"/>
                <w:sz w:val="20"/>
              </w:rPr>
              <w:t>R</w:t>
            </w:r>
            <w:r>
              <w:rPr>
                <w:rFonts w:ascii="Times New Roman" w:hAnsi="Times New Roman" w:cs="Times New Roman"/>
                <w:sz w:val="20"/>
              </w:rPr>
              <w:t>é</w:t>
            </w:r>
            <w:r w:rsidRPr="00000C95">
              <w:rPr>
                <w:rFonts w:ascii="Times New Roman" w:hAnsi="Times New Roman" w:cs="Times New Roman"/>
                <w:sz w:val="20"/>
              </w:rPr>
              <w:t>mun</w:t>
            </w:r>
            <w:r>
              <w:rPr>
                <w:rFonts w:ascii="Times New Roman" w:hAnsi="Times New Roman" w:cs="Times New Roman"/>
                <w:sz w:val="20"/>
              </w:rPr>
              <w:t>é</w:t>
            </w:r>
            <w:r w:rsidRPr="00000C95">
              <w:rPr>
                <w:rFonts w:ascii="Times New Roman" w:hAnsi="Times New Roman" w:cs="Times New Roman"/>
                <w:sz w:val="20"/>
              </w:rPr>
              <w:t>rations allou</w:t>
            </w:r>
            <w:r>
              <w:rPr>
                <w:rFonts w:ascii="Times New Roman" w:hAnsi="Times New Roman" w:cs="Times New Roman"/>
                <w:sz w:val="20"/>
              </w:rPr>
              <w:t>é</w:t>
            </w:r>
            <w:r w:rsidRPr="00000C95">
              <w:rPr>
                <w:rFonts w:ascii="Times New Roman" w:hAnsi="Times New Roman" w:cs="Times New Roman"/>
                <w:sz w:val="20"/>
              </w:rPr>
              <w:t>es dans l'exercice</w:t>
            </w:r>
          </w:p>
        </w:tc>
        <w:tc>
          <w:tcPr>
            <w:tcW w:w="1134" w:type="dxa"/>
          </w:tcPr>
          <w:p w:rsidR="00265AB8" w:rsidRPr="005F618B" w:rsidRDefault="00234717" w:rsidP="00000C95">
            <w:pPr>
              <w:rPr>
                <w:rFonts w:ascii="Times New Roman" w:hAnsi="Times New Roman" w:cs="Times New Roman"/>
                <w:color w:val="FF0000"/>
                <w:sz w:val="20"/>
              </w:rPr>
            </w:pPr>
            <w:r>
              <w:rPr>
                <w:rFonts w:ascii="Times New Roman" w:hAnsi="Times New Roman" w:cs="Times New Roman"/>
                <w:sz w:val="20"/>
              </w:rPr>
              <w:t>R0340</w:t>
            </w:r>
          </w:p>
        </w:tc>
        <w:tc>
          <w:tcPr>
            <w:tcW w:w="5494" w:type="dxa"/>
          </w:tcPr>
          <w:p w:rsidR="00265AB8" w:rsidRDefault="002D5A1E" w:rsidP="002D5A1E">
            <w:pPr>
              <w:rPr>
                <w:rFonts w:ascii="Times New Roman" w:hAnsi="Times New Roman" w:cs="Times New Roman"/>
                <w:sz w:val="20"/>
              </w:rPr>
            </w:pPr>
            <w:r>
              <w:rPr>
                <w:rFonts w:ascii="Times New Roman" w:hAnsi="Times New Roman" w:cs="Times New Roman"/>
                <w:sz w:val="20"/>
              </w:rPr>
              <w:t>M</w:t>
            </w:r>
            <w:r w:rsidRPr="002D5A1E">
              <w:rPr>
                <w:rFonts w:ascii="Times New Roman" w:hAnsi="Times New Roman" w:cs="Times New Roman"/>
                <w:sz w:val="20"/>
              </w:rPr>
              <w:t>ontant global des rémunérations allouées pendant l'exercice, respectivement à l'ensemble des membres des organes d'administration, de direction ou de surveillance en raison de leurs fonctions</w:t>
            </w:r>
            <w:r>
              <w:rPr>
                <w:rFonts w:ascii="Times New Roman" w:hAnsi="Times New Roman" w:cs="Times New Roman"/>
                <w:sz w:val="20"/>
              </w:rPr>
              <w:t>.</w:t>
            </w:r>
          </w:p>
          <w:p w:rsidR="001E7AC4" w:rsidRPr="001E7AC4" w:rsidRDefault="001E7AC4" w:rsidP="001E7AC4">
            <w:pPr>
              <w:rPr>
                <w:rFonts w:ascii="Times New Roman" w:hAnsi="Times New Roman" w:cs="Times New Roman"/>
                <w:sz w:val="20"/>
              </w:rPr>
            </w:pPr>
            <w:r>
              <w:rPr>
                <w:rFonts w:ascii="Times New Roman" w:hAnsi="Times New Roman" w:cs="Times New Roman"/>
                <w:sz w:val="20"/>
              </w:rPr>
              <w:t>I</w:t>
            </w:r>
            <w:r w:rsidRPr="001E7AC4">
              <w:rPr>
                <w:rFonts w:ascii="Times New Roman" w:hAnsi="Times New Roman" w:cs="Times New Roman"/>
                <w:sz w:val="20"/>
              </w:rPr>
              <w:t>l convient de suivre les mêmes règles que pour les informations à indiquer en annexe des comptes annuels.</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xml:space="preserve">- Dans le cas d’une SA avec conseil d’administration, les membres des organes de direction sont les : </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PDG</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Dir. Général</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Dir. généraux délégué</w:t>
            </w:r>
            <w:bookmarkStart w:id="0" w:name="_GoBack"/>
            <w:bookmarkEnd w:id="0"/>
            <w:r w:rsidRPr="001E7AC4">
              <w:rPr>
                <w:rFonts w:ascii="Times New Roman" w:hAnsi="Times New Roman" w:cs="Times New Roman"/>
                <w:sz w:val="20"/>
              </w:rPr>
              <w:t>s</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Ad. Délégué</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Ad. Provisoire.</w:t>
            </w:r>
          </w:p>
          <w:p w:rsidR="001E7AC4" w:rsidRPr="002B48F3" w:rsidRDefault="001E7AC4" w:rsidP="001E7AC4">
            <w:pPr>
              <w:rPr>
                <w:rFonts w:ascii="Times New Roman" w:hAnsi="Times New Roman" w:cs="Times New Roman"/>
                <w:sz w:val="20"/>
              </w:rPr>
            </w:pPr>
            <w:r w:rsidRPr="001E7AC4">
              <w:rPr>
                <w:rFonts w:ascii="Times New Roman" w:hAnsi="Times New Roman" w:cs="Times New Roman"/>
                <w:sz w:val="20"/>
              </w:rPr>
              <w:t>- Lorsqu’un membre du conseil d’administration est également salarié et/ou mandataire social de la société, les rémunérations visées comprennent les jetons de présence ainsi que les sommes versées au titre du mandat social exclusivement. En revanche, les sommes allouées aux administrateurs au titre d'un contrat de travail (cumul des fonctions d'administrateur avec un emploi salarié) ou les rémunérations exceptionnelles versées pour des missions ou des mandats particuliers (C. com. art. L 225-46) sont à exclure.</w:t>
            </w:r>
          </w:p>
        </w:tc>
      </w:tr>
      <w:tr w:rsidR="00265AB8" w:rsidRPr="002B48F3" w:rsidTr="00266254">
        <w:tc>
          <w:tcPr>
            <w:tcW w:w="2552" w:type="dxa"/>
          </w:tcPr>
          <w:p w:rsidR="00265AB8" w:rsidRPr="002B48F3" w:rsidRDefault="00000C95" w:rsidP="00C130D8">
            <w:pPr>
              <w:rPr>
                <w:rFonts w:ascii="Times New Roman" w:hAnsi="Times New Roman" w:cs="Times New Roman"/>
                <w:sz w:val="20"/>
              </w:rPr>
            </w:pPr>
            <w:r w:rsidRPr="00000C95">
              <w:rPr>
                <w:rFonts w:ascii="Times New Roman" w:hAnsi="Times New Roman" w:cs="Times New Roman"/>
                <w:sz w:val="20"/>
              </w:rPr>
              <w:t>Dont salaires versés au titre de mises à disposition (mutuelles)</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R0350</w:t>
            </w:r>
          </w:p>
        </w:tc>
        <w:tc>
          <w:tcPr>
            <w:tcW w:w="5494" w:type="dxa"/>
          </w:tcPr>
          <w:p w:rsidR="00265AB8" w:rsidRPr="002B48F3" w:rsidRDefault="002D5A1E" w:rsidP="00234717">
            <w:pPr>
              <w:rPr>
                <w:rFonts w:ascii="Times New Roman" w:hAnsi="Times New Roman" w:cs="Times New Roman"/>
                <w:sz w:val="20"/>
              </w:rPr>
            </w:pPr>
            <w:r>
              <w:rPr>
                <w:rFonts w:ascii="Times New Roman" w:hAnsi="Times New Roman" w:cs="Times New Roman"/>
                <w:sz w:val="20"/>
              </w:rPr>
              <w:t>Part du montant global des rémunération</w:t>
            </w:r>
            <w:r w:rsidR="003A5259">
              <w:rPr>
                <w:rFonts w:ascii="Times New Roman" w:hAnsi="Times New Roman" w:cs="Times New Roman"/>
                <w:sz w:val="20"/>
              </w:rPr>
              <w:t>s</w:t>
            </w:r>
            <w:r>
              <w:rPr>
                <w:rFonts w:ascii="Times New Roman" w:hAnsi="Times New Roman" w:cs="Times New Roman"/>
                <w:sz w:val="20"/>
              </w:rPr>
              <w:t xml:space="preserve"> indiqué dans la ligne </w:t>
            </w:r>
            <w:r w:rsidR="00234717">
              <w:rPr>
                <w:rFonts w:ascii="Times New Roman" w:hAnsi="Times New Roman" w:cs="Times New Roman"/>
                <w:sz w:val="20"/>
              </w:rPr>
              <w:t>R0340</w:t>
            </w:r>
            <w:r>
              <w:rPr>
                <w:rFonts w:ascii="Times New Roman" w:hAnsi="Times New Roman" w:cs="Times New Roman"/>
                <w:sz w:val="20"/>
              </w:rPr>
              <w:t>, versée au titre de mises à disposition (pour les mutuelles uniquement).</w:t>
            </w:r>
          </w:p>
        </w:tc>
      </w:tr>
      <w:tr w:rsidR="00265AB8" w:rsidRPr="002B48F3" w:rsidTr="00266254">
        <w:tc>
          <w:tcPr>
            <w:tcW w:w="2552" w:type="dxa"/>
          </w:tcPr>
          <w:p w:rsidR="00265AB8" w:rsidRPr="002B48F3" w:rsidRDefault="00000C95" w:rsidP="00000C95">
            <w:pPr>
              <w:pStyle w:val="Paragraphedeliste1"/>
              <w:ind w:left="0"/>
              <w:jc w:val="left"/>
              <w:rPr>
                <w:sz w:val="20"/>
              </w:rPr>
            </w:pPr>
            <w:r w:rsidRPr="00000C95">
              <w:rPr>
                <w:sz w:val="20"/>
              </w:rPr>
              <w:t xml:space="preserve">Engagements de retraite  </w:t>
            </w:r>
            <w:r>
              <w:rPr>
                <w:sz w:val="20"/>
              </w:rPr>
              <w:t>à</w:t>
            </w:r>
            <w:r w:rsidRPr="00000C95">
              <w:rPr>
                <w:sz w:val="20"/>
              </w:rPr>
              <w:t xml:space="preserve"> l'</w:t>
            </w:r>
            <w:r>
              <w:rPr>
                <w:sz w:val="20"/>
              </w:rPr>
              <w:t>é</w:t>
            </w:r>
            <w:r w:rsidRPr="00000C95">
              <w:rPr>
                <w:sz w:val="20"/>
              </w:rPr>
              <w:t>gard des membres ou des anciens membres des organes d'administration, de direction ou de surveillance</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R0360</w:t>
            </w:r>
          </w:p>
        </w:tc>
        <w:tc>
          <w:tcPr>
            <w:tcW w:w="5494" w:type="dxa"/>
          </w:tcPr>
          <w:p w:rsidR="002D5A1E" w:rsidRPr="002B48F3" w:rsidRDefault="00A3053F" w:rsidP="00234717">
            <w:pPr>
              <w:rPr>
                <w:rFonts w:ascii="Times New Roman" w:hAnsi="Times New Roman" w:cs="Times New Roman"/>
                <w:sz w:val="20"/>
              </w:rPr>
            </w:pPr>
            <w:r>
              <w:rPr>
                <w:rFonts w:ascii="Times New Roman" w:hAnsi="Times New Roman" w:cs="Times New Roman"/>
                <w:sz w:val="20"/>
              </w:rPr>
              <w:t>M</w:t>
            </w:r>
            <w:r w:rsidRPr="00A3053F">
              <w:rPr>
                <w:rFonts w:ascii="Times New Roman" w:hAnsi="Times New Roman" w:cs="Times New Roman"/>
                <w:sz w:val="20"/>
              </w:rPr>
              <w:t xml:space="preserve">ontant des engagements financiers </w:t>
            </w:r>
            <w:r w:rsidR="002D5A1E" w:rsidRPr="00234717">
              <w:rPr>
                <w:rFonts w:ascii="Times New Roman" w:hAnsi="Times New Roman" w:cs="Times New Roman"/>
                <w:sz w:val="20"/>
              </w:rPr>
              <w:t xml:space="preserve">nés ou contractés </w:t>
            </w:r>
            <w:r w:rsidR="002D5A1E" w:rsidRPr="002D5A1E">
              <w:rPr>
                <w:rFonts w:ascii="Times New Roman" w:hAnsi="Times New Roman" w:cs="Times New Roman"/>
                <w:sz w:val="20"/>
              </w:rPr>
              <w:t xml:space="preserve">en matière de retraite </w:t>
            </w:r>
            <w:r w:rsidRPr="00A3053F">
              <w:rPr>
                <w:rFonts w:ascii="Times New Roman" w:hAnsi="Times New Roman" w:cs="Times New Roman"/>
                <w:sz w:val="20"/>
              </w:rPr>
              <w:t>ou d’indemnités assimilées</w:t>
            </w:r>
            <w:r w:rsidR="002D5A1E">
              <w:rPr>
                <w:rFonts w:ascii="Times New Roman" w:hAnsi="Times New Roman" w:cs="Times New Roman"/>
                <w:sz w:val="20"/>
              </w:rPr>
              <w:t xml:space="preserve"> </w:t>
            </w:r>
            <w:r w:rsidR="002D5A1E" w:rsidRPr="002D5A1E">
              <w:rPr>
                <w:rFonts w:ascii="Times New Roman" w:hAnsi="Times New Roman" w:cs="Times New Roman"/>
                <w:sz w:val="20"/>
              </w:rPr>
              <w:t xml:space="preserve">à l'égard de l'ensemble des membres et anciens membres des organes </w:t>
            </w:r>
            <w:r w:rsidR="002D5A1E">
              <w:rPr>
                <w:rFonts w:ascii="Times New Roman" w:hAnsi="Times New Roman" w:cs="Times New Roman"/>
                <w:sz w:val="20"/>
              </w:rPr>
              <w:t>d’administration, de direction ou de surveillance.</w:t>
            </w:r>
          </w:p>
        </w:tc>
      </w:tr>
      <w:tr w:rsidR="00265AB8" w:rsidRPr="002B48F3" w:rsidTr="00266254">
        <w:tc>
          <w:tcPr>
            <w:tcW w:w="2552" w:type="dxa"/>
          </w:tcPr>
          <w:p w:rsidR="00265AB8" w:rsidRPr="002B48F3" w:rsidRDefault="00A3053F" w:rsidP="00A3053F">
            <w:pPr>
              <w:pStyle w:val="Paragraphedeliste1"/>
              <w:ind w:left="0"/>
              <w:jc w:val="left"/>
              <w:rPr>
                <w:sz w:val="20"/>
              </w:rPr>
            </w:pPr>
            <w:r w:rsidRPr="00A3053F">
              <w:rPr>
                <w:sz w:val="20"/>
              </w:rPr>
              <w:t>Avances et cr</w:t>
            </w:r>
            <w:r>
              <w:rPr>
                <w:sz w:val="20"/>
              </w:rPr>
              <w:t>é</w:t>
            </w:r>
            <w:r w:rsidRPr="00A3053F">
              <w:rPr>
                <w:sz w:val="20"/>
              </w:rPr>
              <w:t>dits pendant l'exercice</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R0370</w:t>
            </w:r>
          </w:p>
        </w:tc>
        <w:tc>
          <w:tcPr>
            <w:tcW w:w="5494" w:type="dxa"/>
          </w:tcPr>
          <w:p w:rsidR="00265AB8" w:rsidRPr="002B48F3" w:rsidRDefault="003A5259" w:rsidP="003A5259">
            <w:pPr>
              <w:rPr>
                <w:rFonts w:ascii="Times New Roman" w:hAnsi="Times New Roman" w:cs="Times New Roman"/>
                <w:sz w:val="20"/>
              </w:rPr>
            </w:pPr>
            <w:r>
              <w:rPr>
                <w:rFonts w:ascii="Times New Roman" w:hAnsi="Times New Roman" w:cs="Times New Roman"/>
                <w:sz w:val="20"/>
              </w:rPr>
              <w:t>M</w:t>
            </w:r>
            <w:r w:rsidRPr="003A5259">
              <w:rPr>
                <w:rFonts w:ascii="Times New Roman" w:hAnsi="Times New Roman" w:cs="Times New Roman"/>
                <w:sz w:val="20"/>
              </w:rPr>
              <w:t>ontant global des avances et crédits accordés pendant l'exercice, respectivement à l'ensemble des membres des organes d'administration, de direction ou de surveillance</w:t>
            </w:r>
            <w:r>
              <w:rPr>
                <w:rFonts w:ascii="Times New Roman" w:hAnsi="Times New Roman" w:cs="Times New Roman"/>
                <w:sz w:val="20"/>
              </w:rPr>
              <w:t>.</w:t>
            </w:r>
          </w:p>
        </w:tc>
      </w:tr>
      <w:tr w:rsidR="00265AB8" w:rsidRPr="002B48F3" w:rsidTr="00266254">
        <w:tc>
          <w:tcPr>
            <w:tcW w:w="2552" w:type="dxa"/>
          </w:tcPr>
          <w:p w:rsidR="00265AB8" w:rsidRPr="002B48F3" w:rsidRDefault="00A3053F" w:rsidP="00C130D8">
            <w:pPr>
              <w:rPr>
                <w:rFonts w:ascii="Times New Roman" w:hAnsi="Times New Roman" w:cs="Times New Roman"/>
                <w:sz w:val="20"/>
              </w:rPr>
            </w:pPr>
            <w:r w:rsidRPr="00A3053F">
              <w:rPr>
                <w:rFonts w:ascii="Times New Roman" w:hAnsi="Times New Roman" w:cs="Times New Roman"/>
                <w:sz w:val="20"/>
              </w:rPr>
              <w:t>Autres engagements pris</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R0380</w:t>
            </w:r>
          </w:p>
        </w:tc>
        <w:tc>
          <w:tcPr>
            <w:tcW w:w="5494" w:type="dxa"/>
          </w:tcPr>
          <w:p w:rsidR="00265AB8" w:rsidRPr="003A5259" w:rsidRDefault="003A5259" w:rsidP="00C130D8">
            <w:pPr>
              <w:rPr>
                <w:rFonts w:ascii="Times New Roman" w:hAnsi="Times New Roman" w:cs="Times New Roman"/>
                <w:sz w:val="20"/>
              </w:rPr>
            </w:pPr>
            <w:r>
              <w:rPr>
                <w:rFonts w:ascii="Times New Roman" w:hAnsi="Times New Roman" w:cs="Times New Roman"/>
                <w:sz w:val="20"/>
              </w:rPr>
              <w:t>M</w:t>
            </w:r>
            <w:r w:rsidRPr="003A5259">
              <w:rPr>
                <w:rFonts w:ascii="Times New Roman" w:hAnsi="Times New Roman" w:cs="Times New Roman"/>
                <w:sz w:val="20"/>
              </w:rPr>
              <w:t xml:space="preserve">ontant des engagements pris pour le compte des membres des organes d'administration, de direction ou de surveillance au titre </w:t>
            </w:r>
            <w:r w:rsidRPr="003A5259">
              <w:rPr>
                <w:rFonts w:ascii="Times New Roman" w:hAnsi="Times New Roman" w:cs="Times New Roman"/>
                <w:sz w:val="20"/>
              </w:rPr>
              <w:lastRenderedPageBreak/>
              <w:t>d'une garantie quelconque</w:t>
            </w:r>
            <w:r>
              <w:rPr>
                <w:rFonts w:ascii="Times New Roman" w:hAnsi="Times New Roman" w:cs="Times New Roman"/>
                <w:sz w:val="20"/>
              </w:rPr>
              <w:t>.</w:t>
            </w:r>
          </w:p>
        </w:tc>
      </w:tr>
      <w:tr w:rsidR="003A5259" w:rsidRPr="002B48F3" w:rsidTr="00266254">
        <w:tc>
          <w:tcPr>
            <w:tcW w:w="2552" w:type="dxa"/>
          </w:tcPr>
          <w:p w:rsidR="003A5259" w:rsidRPr="002B48F3" w:rsidRDefault="003A5259" w:rsidP="00C130D8">
            <w:pPr>
              <w:rPr>
                <w:rFonts w:ascii="Times New Roman" w:hAnsi="Times New Roman" w:cs="Times New Roman"/>
                <w:sz w:val="20"/>
              </w:rPr>
            </w:pPr>
            <w:r w:rsidRPr="00A3053F">
              <w:rPr>
                <w:rFonts w:ascii="Times New Roman" w:hAnsi="Times New Roman" w:cs="Times New Roman"/>
                <w:sz w:val="20"/>
              </w:rPr>
              <w:lastRenderedPageBreak/>
              <w:t>Remboursement de frais</w:t>
            </w:r>
          </w:p>
        </w:tc>
        <w:tc>
          <w:tcPr>
            <w:tcW w:w="1134" w:type="dxa"/>
          </w:tcPr>
          <w:p w:rsidR="003A5259" w:rsidRPr="002B48F3" w:rsidRDefault="00234717" w:rsidP="00234717">
            <w:pPr>
              <w:rPr>
                <w:rFonts w:ascii="Times New Roman" w:hAnsi="Times New Roman" w:cs="Times New Roman"/>
                <w:sz w:val="20"/>
              </w:rPr>
            </w:pPr>
            <w:r>
              <w:rPr>
                <w:rFonts w:ascii="Times New Roman" w:hAnsi="Times New Roman" w:cs="Times New Roman"/>
                <w:sz w:val="20"/>
              </w:rPr>
              <w:t>R0390</w:t>
            </w:r>
          </w:p>
        </w:tc>
        <w:tc>
          <w:tcPr>
            <w:tcW w:w="5494" w:type="dxa"/>
          </w:tcPr>
          <w:p w:rsidR="003A5259" w:rsidRPr="002B48F3" w:rsidRDefault="003A5259" w:rsidP="003A5259">
            <w:pPr>
              <w:rPr>
                <w:rFonts w:ascii="Times New Roman" w:hAnsi="Times New Roman" w:cs="Times New Roman"/>
                <w:sz w:val="20"/>
              </w:rPr>
            </w:pPr>
            <w:r>
              <w:rPr>
                <w:rFonts w:ascii="Times New Roman" w:hAnsi="Times New Roman" w:cs="Times New Roman"/>
                <w:sz w:val="20"/>
              </w:rPr>
              <w:t>M</w:t>
            </w:r>
            <w:r w:rsidRPr="002D5A1E">
              <w:rPr>
                <w:rFonts w:ascii="Times New Roman" w:hAnsi="Times New Roman" w:cs="Times New Roman"/>
                <w:sz w:val="20"/>
              </w:rPr>
              <w:t xml:space="preserve">ontant </w:t>
            </w:r>
            <w:r>
              <w:rPr>
                <w:rFonts w:ascii="Times New Roman" w:hAnsi="Times New Roman" w:cs="Times New Roman"/>
                <w:sz w:val="20"/>
              </w:rPr>
              <w:t>des remboursements des frais</w:t>
            </w:r>
            <w:r w:rsidRPr="002D5A1E">
              <w:rPr>
                <w:rFonts w:ascii="Times New Roman" w:hAnsi="Times New Roman" w:cs="Times New Roman"/>
                <w:sz w:val="20"/>
              </w:rPr>
              <w:t xml:space="preserve"> </w:t>
            </w:r>
            <w:r>
              <w:rPr>
                <w:rFonts w:ascii="Times New Roman" w:hAnsi="Times New Roman" w:cs="Times New Roman"/>
                <w:sz w:val="20"/>
              </w:rPr>
              <w:t xml:space="preserve">effectués </w:t>
            </w:r>
            <w:r w:rsidRPr="002D5A1E">
              <w:rPr>
                <w:rFonts w:ascii="Times New Roman" w:hAnsi="Times New Roman" w:cs="Times New Roman"/>
                <w:sz w:val="20"/>
              </w:rPr>
              <w:t xml:space="preserve">pendant l'exercice, respectivement </w:t>
            </w:r>
            <w:r>
              <w:rPr>
                <w:rFonts w:ascii="Times New Roman" w:hAnsi="Times New Roman" w:cs="Times New Roman"/>
                <w:sz w:val="20"/>
              </w:rPr>
              <w:t>au profit de</w:t>
            </w:r>
            <w:r w:rsidRPr="002D5A1E">
              <w:rPr>
                <w:rFonts w:ascii="Times New Roman" w:hAnsi="Times New Roman" w:cs="Times New Roman"/>
                <w:sz w:val="20"/>
              </w:rPr>
              <w:t xml:space="preserve"> l'ensemble des membres des organes d'administration, de direction ou de surveillance en raison de leurs fonctions</w:t>
            </w:r>
            <w:r>
              <w:rPr>
                <w:rFonts w:ascii="Times New Roman" w:hAnsi="Times New Roman" w:cs="Times New Roman"/>
                <w:sz w:val="20"/>
              </w:rPr>
              <w:t>.</w:t>
            </w:r>
          </w:p>
        </w:tc>
      </w:tr>
      <w:tr w:rsidR="00265AB8" w:rsidRPr="002B48F3" w:rsidTr="00266254">
        <w:tc>
          <w:tcPr>
            <w:tcW w:w="2552" w:type="dxa"/>
          </w:tcPr>
          <w:p w:rsidR="00265AB8" w:rsidRPr="002B48F3" w:rsidRDefault="00A3053F" w:rsidP="00A3053F">
            <w:pPr>
              <w:pStyle w:val="Paragraphedeliste1"/>
              <w:ind w:left="0"/>
              <w:jc w:val="left"/>
              <w:rPr>
                <w:sz w:val="20"/>
              </w:rPr>
            </w:pPr>
            <w:r w:rsidRPr="00A3053F">
              <w:rPr>
                <w:sz w:val="20"/>
              </w:rPr>
              <w:t>Nombre de membres b</w:t>
            </w:r>
            <w:r>
              <w:rPr>
                <w:sz w:val="20"/>
              </w:rPr>
              <w:t>é</w:t>
            </w:r>
            <w:r w:rsidRPr="00A3053F">
              <w:rPr>
                <w:sz w:val="20"/>
              </w:rPr>
              <w:t>n</w:t>
            </w:r>
            <w:r>
              <w:rPr>
                <w:sz w:val="20"/>
              </w:rPr>
              <w:t>é</w:t>
            </w:r>
            <w:r w:rsidRPr="00A3053F">
              <w:rPr>
                <w:sz w:val="20"/>
              </w:rPr>
              <w:t>ficiaires</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R0400</w:t>
            </w:r>
          </w:p>
        </w:tc>
        <w:tc>
          <w:tcPr>
            <w:tcW w:w="5494" w:type="dxa"/>
          </w:tcPr>
          <w:p w:rsidR="00265AB8" w:rsidRPr="003A5259" w:rsidRDefault="003A5259" w:rsidP="00234717">
            <w:pPr>
              <w:rPr>
                <w:rFonts w:ascii="Times New Roman" w:hAnsi="Times New Roman" w:cs="Times New Roman"/>
                <w:sz w:val="20"/>
              </w:rPr>
            </w:pPr>
            <w:r w:rsidRPr="00234717">
              <w:rPr>
                <w:rFonts w:ascii="Times New Roman" w:hAnsi="Times New Roman" w:cs="Times New Roman"/>
                <w:sz w:val="20"/>
              </w:rPr>
              <w:t xml:space="preserve">Nombre des membres des organes d'administration, de direction ou de surveillance bénéficiaires des versements présentés dans les lignes </w:t>
            </w:r>
            <w:r w:rsidR="00234717" w:rsidRPr="00234717">
              <w:rPr>
                <w:rFonts w:ascii="Times New Roman" w:hAnsi="Times New Roman" w:cs="Times New Roman"/>
                <w:sz w:val="20"/>
              </w:rPr>
              <w:t>R0340</w:t>
            </w:r>
            <w:r w:rsidRPr="00234717">
              <w:rPr>
                <w:rFonts w:ascii="Times New Roman" w:hAnsi="Times New Roman" w:cs="Times New Roman"/>
                <w:sz w:val="20"/>
              </w:rPr>
              <w:t xml:space="preserve"> à </w:t>
            </w:r>
            <w:r w:rsidR="00234717" w:rsidRPr="00234717">
              <w:rPr>
                <w:rFonts w:ascii="Times New Roman" w:hAnsi="Times New Roman" w:cs="Times New Roman"/>
                <w:sz w:val="20"/>
              </w:rPr>
              <w:t>R0390</w:t>
            </w:r>
            <w:r w:rsidRPr="00234717">
              <w:rPr>
                <w:rFonts w:ascii="Times New Roman" w:hAnsi="Times New Roman" w:cs="Times New Roman"/>
                <w:sz w:val="20"/>
              </w:rPr>
              <w:t xml:space="preserve"> ci-dessus.</w:t>
            </w:r>
          </w:p>
        </w:tc>
      </w:tr>
    </w:tbl>
    <w:p w:rsidR="00265AB8" w:rsidRPr="002B48F3" w:rsidRDefault="00265AB8" w:rsidP="00265AB8">
      <w:pPr>
        <w:pStyle w:val="Paragraphedeliste"/>
        <w:spacing w:after="0" w:line="240" w:lineRule="auto"/>
        <w:rPr>
          <w:rFonts w:ascii="Times New Roman" w:hAnsi="Times New Roman" w:cs="Times New Roman"/>
          <w:b/>
          <w:sz w:val="28"/>
          <w:szCs w:val="28"/>
          <w:u w:val="single"/>
        </w:rPr>
      </w:pPr>
    </w:p>
    <w:p w:rsidR="00235857" w:rsidRDefault="00235857" w:rsidP="006A1D92">
      <w:pPr>
        <w:pStyle w:val="Paragraphedeliste"/>
        <w:spacing w:after="0" w:line="240" w:lineRule="auto"/>
        <w:rPr>
          <w:rFonts w:ascii="Times New Roman" w:hAnsi="Times New Roman" w:cs="Times New Roman"/>
          <w:b/>
          <w:sz w:val="28"/>
          <w:szCs w:val="28"/>
          <w:u w:val="single"/>
        </w:rPr>
      </w:pPr>
    </w:p>
    <w:p w:rsidR="003E2084" w:rsidRDefault="003E2084" w:rsidP="009A22C3">
      <w:pPr>
        <w:pStyle w:val="Paragraphedeliste"/>
        <w:pageBreakBefore/>
        <w:numPr>
          <w:ilvl w:val="0"/>
          <w:numId w:val="1"/>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Tableaux  de l’état</w:t>
      </w:r>
      <w:r>
        <w:rPr>
          <w:rFonts w:ascii="Times New Roman" w:hAnsi="Times New Roman" w:cs="Times New Roman"/>
          <w:b/>
          <w:sz w:val="28"/>
          <w:szCs w:val="28"/>
          <w:u w:val="single"/>
        </w:rPr>
        <w:t xml:space="preserve"> </w:t>
      </w:r>
    </w:p>
    <w:p w:rsidR="009031D6" w:rsidRDefault="009031D6" w:rsidP="009031D6">
      <w:pPr>
        <w:spacing w:after="0" w:line="240" w:lineRule="auto"/>
        <w:rPr>
          <w:rFonts w:ascii="Times New Roman" w:hAnsi="Times New Roman" w:cs="Times New Roman"/>
          <w:b/>
          <w:sz w:val="28"/>
          <w:szCs w:val="28"/>
          <w:u w:val="single"/>
        </w:rPr>
      </w:pPr>
    </w:p>
    <w:p w:rsidR="00CF1D28" w:rsidRPr="002B48F3" w:rsidRDefault="00CF1D28" w:rsidP="00CF1D28">
      <w:pPr>
        <w:pStyle w:val="Paragraphedeliste"/>
        <w:spacing w:after="0" w:line="240" w:lineRule="auto"/>
        <w:rPr>
          <w:rFonts w:ascii="Times New Roman" w:hAnsi="Times New Roman" w:cs="Times New Roman"/>
          <w:b/>
          <w:sz w:val="28"/>
          <w:szCs w:val="28"/>
          <w:u w:val="single"/>
        </w:rPr>
      </w:pPr>
    </w:p>
    <w:p w:rsidR="00CF1D28" w:rsidRPr="002B48F3"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CF1D28" w:rsidRPr="002B48F3">
        <w:rPr>
          <w:rFonts w:ascii="Times New Roman" w:hAnsi="Times New Roman" w:cs="Times New Roman"/>
          <w:b/>
          <w:sz w:val="28"/>
          <w:szCs w:val="28"/>
          <w:u w:val="single"/>
        </w:rPr>
        <w:t xml:space="preserve"> par nature</w:t>
      </w:r>
      <w:r w:rsidR="00CF1D28">
        <w:rPr>
          <w:rFonts w:ascii="Times New Roman" w:hAnsi="Times New Roman" w:cs="Times New Roman"/>
          <w:b/>
          <w:sz w:val="28"/>
          <w:szCs w:val="28"/>
          <w:u w:val="single"/>
        </w:rPr>
        <w:t xml:space="preserve"> (FR.08.01.01)</w:t>
      </w:r>
    </w:p>
    <w:p w:rsidR="00CF1D28" w:rsidRDefault="00500EFB" w:rsidP="002B716A">
      <w:pPr>
        <w:pStyle w:val="Paragraphedeliste1"/>
        <w:spacing w:before="240"/>
        <w:ind w:left="0"/>
        <w:contextualSpacing w:val="0"/>
        <w:rPr>
          <w:b/>
          <w:sz w:val="28"/>
          <w:szCs w:val="28"/>
          <w:u w:val="single"/>
        </w:rPr>
      </w:pPr>
      <w:r w:rsidRPr="00500EFB">
        <w:rPr>
          <w:noProof/>
        </w:rPr>
        <w:drawing>
          <wp:inline distT="0" distB="0" distL="0" distR="0" wp14:anchorId="40BF79AA" wp14:editId="0CAB3A24">
            <wp:extent cx="5760720" cy="1331060"/>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331060"/>
                    </a:xfrm>
                    <a:prstGeom prst="rect">
                      <a:avLst/>
                    </a:prstGeom>
                    <a:noFill/>
                    <a:ln>
                      <a:noFill/>
                    </a:ln>
                  </pic:spPr>
                </pic:pic>
              </a:graphicData>
            </a:graphic>
          </wp:inline>
        </w:drawing>
      </w:r>
    </w:p>
    <w:p w:rsidR="00CF1D28" w:rsidRDefault="00CF1D28" w:rsidP="00CF1D28">
      <w:pPr>
        <w:pStyle w:val="Paragraphedeliste"/>
        <w:spacing w:after="0" w:line="240" w:lineRule="auto"/>
        <w:rPr>
          <w:rFonts w:ascii="Times New Roman" w:hAnsi="Times New Roman" w:cs="Times New Roman"/>
          <w:b/>
          <w:sz w:val="28"/>
          <w:szCs w:val="28"/>
          <w:u w:val="single"/>
        </w:rPr>
      </w:pPr>
    </w:p>
    <w:p w:rsidR="00500EFB" w:rsidRDefault="00500EFB" w:rsidP="00CF1D28">
      <w:pPr>
        <w:pStyle w:val="Paragraphedeliste"/>
        <w:spacing w:after="0" w:line="240" w:lineRule="auto"/>
        <w:rPr>
          <w:rFonts w:ascii="Times New Roman" w:hAnsi="Times New Roman" w:cs="Times New Roman"/>
          <w:b/>
          <w:sz w:val="28"/>
          <w:szCs w:val="28"/>
          <w:u w:val="single"/>
        </w:rPr>
      </w:pPr>
    </w:p>
    <w:p w:rsidR="00500EFB" w:rsidRPr="00CF1D28" w:rsidRDefault="00500EFB" w:rsidP="00CF1D28">
      <w:pPr>
        <w:pStyle w:val="Paragraphedeliste"/>
        <w:spacing w:after="0" w:line="240" w:lineRule="auto"/>
        <w:rPr>
          <w:rFonts w:ascii="Times New Roman" w:hAnsi="Times New Roman" w:cs="Times New Roman"/>
          <w:b/>
          <w:sz w:val="28"/>
          <w:szCs w:val="28"/>
          <w:u w:val="single"/>
        </w:rPr>
      </w:pPr>
    </w:p>
    <w:p w:rsidR="00CF1D28" w:rsidRPr="00CF1D28"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CF1D28" w:rsidRPr="00CF1D28">
        <w:rPr>
          <w:rFonts w:ascii="Times New Roman" w:hAnsi="Times New Roman" w:cs="Times New Roman"/>
          <w:b/>
          <w:sz w:val="28"/>
          <w:szCs w:val="28"/>
          <w:u w:val="single"/>
        </w:rPr>
        <w:t xml:space="preserve"> par destination (FR.08.01.02)</w:t>
      </w:r>
    </w:p>
    <w:p w:rsidR="00CF1D28" w:rsidRPr="002B48F3" w:rsidRDefault="00500EFB" w:rsidP="002B716A">
      <w:pPr>
        <w:pStyle w:val="Paragraphedeliste1"/>
        <w:spacing w:before="240"/>
        <w:ind w:left="0"/>
        <w:contextualSpacing w:val="0"/>
        <w:rPr>
          <w:b/>
          <w:sz w:val="28"/>
          <w:szCs w:val="28"/>
          <w:u w:val="single"/>
        </w:rPr>
      </w:pPr>
      <w:r w:rsidRPr="00500EFB">
        <w:rPr>
          <w:noProof/>
        </w:rPr>
        <w:drawing>
          <wp:inline distT="0" distB="0" distL="0" distR="0" wp14:anchorId="1FE22037" wp14:editId="40FAAD1B">
            <wp:extent cx="5760720" cy="1118569"/>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118569"/>
                    </a:xfrm>
                    <a:prstGeom prst="rect">
                      <a:avLst/>
                    </a:prstGeom>
                    <a:noFill/>
                    <a:ln>
                      <a:noFill/>
                    </a:ln>
                  </pic:spPr>
                </pic:pic>
              </a:graphicData>
            </a:graphic>
          </wp:inline>
        </w:drawing>
      </w:r>
    </w:p>
    <w:p w:rsidR="00CF1D28" w:rsidRDefault="00CF1D28" w:rsidP="00CF1D28">
      <w:pPr>
        <w:pStyle w:val="Paragraphedeliste"/>
        <w:spacing w:after="0" w:line="240" w:lineRule="auto"/>
        <w:rPr>
          <w:rFonts w:ascii="Times New Roman" w:hAnsi="Times New Roman" w:cs="Times New Roman"/>
          <w:b/>
          <w:sz w:val="28"/>
          <w:szCs w:val="28"/>
          <w:u w:val="single"/>
        </w:rPr>
      </w:pPr>
    </w:p>
    <w:p w:rsidR="00500EFB" w:rsidRDefault="00500EFB" w:rsidP="00CF1D28">
      <w:pPr>
        <w:pStyle w:val="Paragraphedeliste"/>
        <w:spacing w:after="0" w:line="240" w:lineRule="auto"/>
        <w:rPr>
          <w:rFonts w:ascii="Times New Roman" w:hAnsi="Times New Roman" w:cs="Times New Roman"/>
          <w:b/>
          <w:sz w:val="28"/>
          <w:szCs w:val="28"/>
          <w:u w:val="single"/>
        </w:rPr>
      </w:pPr>
    </w:p>
    <w:p w:rsidR="00500EFB" w:rsidRDefault="00500EFB" w:rsidP="00CF1D28">
      <w:pPr>
        <w:pStyle w:val="Paragraphedeliste"/>
        <w:spacing w:after="0" w:line="240" w:lineRule="auto"/>
        <w:rPr>
          <w:rFonts w:ascii="Times New Roman" w:hAnsi="Times New Roman" w:cs="Times New Roman"/>
          <w:b/>
          <w:sz w:val="28"/>
          <w:szCs w:val="28"/>
          <w:u w:val="single"/>
        </w:rPr>
      </w:pPr>
    </w:p>
    <w:p w:rsidR="00CF1D28" w:rsidRPr="002B48F3"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w:t>
      </w:r>
      <w:r w:rsidR="00CF1D28" w:rsidRPr="002B48F3">
        <w:rPr>
          <w:rFonts w:ascii="Times New Roman" w:hAnsi="Times New Roman" w:cs="Times New Roman"/>
          <w:b/>
          <w:sz w:val="28"/>
          <w:szCs w:val="28"/>
          <w:u w:val="single"/>
        </w:rPr>
        <w:t xml:space="preserve"> de</w:t>
      </w:r>
      <w:r w:rsidR="00CF1D28">
        <w:rPr>
          <w:rFonts w:ascii="Times New Roman" w:hAnsi="Times New Roman" w:cs="Times New Roman"/>
          <w:b/>
          <w:sz w:val="28"/>
          <w:szCs w:val="28"/>
          <w:u w:val="single"/>
        </w:rPr>
        <w:t>s</w:t>
      </w:r>
      <w:r w:rsidR="00CF1D28" w:rsidRPr="002B48F3">
        <w:rPr>
          <w:rFonts w:ascii="Times New Roman" w:hAnsi="Times New Roman" w:cs="Times New Roman"/>
          <w:b/>
          <w:sz w:val="28"/>
          <w:szCs w:val="28"/>
          <w:u w:val="single"/>
        </w:rPr>
        <w:t xml:space="preserve"> </w:t>
      </w:r>
      <w:r w:rsidR="00CF1D28">
        <w:rPr>
          <w:rFonts w:ascii="Times New Roman" w:hAnsi="Times New Roman" w:cs="Times New Roman"/>
          <w:b/>
          <w:sz w:val="28"/>
          <w:szCs w:val="28"/>
          <w:u w:val="single"/>
        </w:rPr>
        <w:t>charges de personnel (FR.08.01.03)</w:t>
      </w:r>
    </w:p>
    <w:p w:rsidR="00CF1D28" w:rsidRPr="002B48F3"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6BCFB774" wp14:editId="1ABDC465">
            <wp:extent cx="5760720" cy="1331060"/>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1331060"/>
                    </a:xfrm>
                    <a:prstGeom prst="rect">
                      <a:avLst/>
                    </a:prstGeom>
                    <a:noFill/>
                    <a:ln>
                      <a:noFill/>
                    </a:ln>
                  </pic:spPr>
                </pic:pic>
              </a:graphicData>
            </a:graphic>
          </wp:inline>
        </w:drawing>
      </w:r>
    </w:p>
    <w:p w:rsidR="009031D6" w:rsidRDefault="009031D6" w:rsidP="002B716A">
      <w:pPr>
        <w:pStyle w:val="Paragraphedeliste1"/>
        <w:spacing w:before="240"/>
        <w:ind w:left="0"/>
        <w:contextualSpacing w:val="0"/>
        <w:rPr>
          <w:b/>
          <w:sz w:val="28"/>
          <w:szCs w:val="28"/>
          <w:u w:val="single"/>
        </w:rPr>
      </w:pPr>
    </w:p>
    <w:p w:rsidR="00B96CB3" w:rsidRDefault="00B96CB3" w:rsidP="00C86757">
      <w:pPr>
        <w:pStyle w:val="Paragraphedeliste"/>
        <w:pageBreakBefore/>
        <w:numPr>
          <w:ilvl w:val="0"/>
          <w:numId w:val="12"/>
        </w:numPr>
        <w:spacing w:after="0" w:line="240" w:lineRule="auto"/>
        <w:ind w:left="357" w:hanging="357"/>
        <w:rPr>
          <w:rFonts w:ascii="Times New Roman" w:hAnsi="Times New Roman" w:cs="Times New Roman"/>
          <w:b/>
          <w:sz w:val="28"/>
          <w:szCs w:val="28"/>
          <w:u w:val="single"/>
        </w:rPr>
        <w:sectPr w:rsidR="00B96CB3">
          <w:pgSz w:w="11906" w:h="16838"/>
          <w:pgMar w:top="1417" w:right="1417" w:bottom="1417" w:left="1417" w:header="708" w:footer="708" w:gutter="0"/>
          <w:cols w:space="708"/>
          <w:docGrid w:linePitch="360"/>
        </w:sectPr>
      </w:pPr>
    </w:p>
    <w:p w:rsidR="00F379B6" w:rsidRPr="002B48F3" w:rsidRDefault="00B42EDF" w:rsidP="00C86757">
      <w:pPr>
        <w:pStyle w:val="Paragraphedeliste"/>
        <w:pageBreakBefore/>
        <w:numPr>
          <w:ilvl w:val="0"/>
          <w:numId w:val="12"/>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w:t>
      </w:r>
      <w:r w:rsidR="00F379B6">
        <w:rPr>
          <w:rFonts w:ascii="Times New Roman" w:hAnsi="Times New Roman" w:cs="Times New Roman"/>
          <w:b/>
          <w:sz w:val="28"/>
          <w:szCs w:val="28"/>
          <w:u w:val="single"/>
        </w:rPr>
        <w:t>ffectif moyen du personnel et masse salariale par catégorie (FR.08.01.04)</w:t>
      </w:r>
    </w:p>
    <w:p w:rsidR="00F379B6" w:rsidRPr="002B48F3"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2CCDD8CF" wp14:editId="70035191">
            <wp:extent cx="7716676" cy="1406105"/>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714366" cy="1405684"/>
                    </a:xfrm>
                    <a:prstGeom prst="rect">
                      <a:avLst/>
                    </a:prstGeom>
                    <a:noFill/>
                    <a:ln>
                      <a:noFill/>
                    </a:ln>
                  </pic:spPr>
                </pic:pic>
              </a:graphicData>
            </a:graphic>
          </wp:inline>
        </w:drawing>
      </w:r>
    </w:p>
    <w:p w:rsidR="00CF1D28" w:rsidRDefault="00CF1D28" w:rsidP="002B716A">
      <w:pPr>
        <w:pStyle w:val="Paragraphedeliste1"/>
        <w:spacing w:before="240"/>
        <w:ind w:left="0"/>
        <w:contextualSpacing w:val="0"/>
        <w:rPr>
          <w:b/>
          <w:sz w:val="28"/>
          <w:szCs w:val="28"/>
          <w:u w:val="single"/>
        </w:rPr>
      </w:pPr>
    </w:p>
    <w:p w:rsidR="00B96CB3" w:rsidRDefault="00B96CB3" w:rsidP="002B716A">
      <w:pPr>
        <w:pStyle w:val="Paragraphedeliste1"/>
        <w:spacing w:before="240"/>
        <w:ind w:left="0"/>
        <w:contextualSpacing w:val="0"/>
        <w:rPr>
          <w:b/>
          <w:sz w:val="28"/>
          <w:szCs w:val="28"/>
          <w:u w:val="single"/>
        </w:rPr>
      </w:pPr>
    </w:p>
    <w:p w:rsidR="004E70DD" w:rsidRPr="002B48F3" w:rsidRDefault="00B42EDF" w:rsidP="004E70DD">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Engagements vis-à-vis des</w:t>
      </w:r>
      <w:r w:rsidR="004E70DD">
        <w:rPr>
          <w:rFonts w:ascii="Times New Roman" w:hAnsi="Times New Roman" w:cs="Times New Roman"/>
          <w:b/>
          <w:sz w:val="28"/>
          <w:szCs w:val="28"/>
          <w:u w:val="single"/>
        </w:rPr>
        <w:t xml:space="preserve"> membres des organes d’administration, de direction ou de surveillance (FR.08.01.05)</w:t>
      </w:r>
    </w:p>
    <w:p w:rsidR="004E70DD" w:rsidRPr="009031D6"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4A5D15BF" wp14:editId="701813C8">
            <wp:extent cx="9167435" cy="1233577"/>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164691" cy="1233208"/>
                    </a:xfrm>
                    <a:prstGeom prst="rect">
                      <a:avLst/>
                    </a:prstGeom>
                    <a:noFill/>
                    <a:ln>
                      <a:noFill/>
                    </a:ln>
                  </pic:spPr>
                </pic:pic>
              </a:graphicData>
            </a:graphic>
          </wp:inline>
        </w:drawing>
      </w:r>
    </w:p>
    <w:sectPr w:rsidR="004E70DD" w:rsidRPr="009031D6" w:rsidSect="00B96CB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312" w:rsidRDefault="00950312" w:rsidP="00E320A2">
      <w:pPr>
        <w:spacing w:after="0" w:line="240" w:lineRule="auto"/>
      </w:pPr>
      <w:r>
        <w:separator/>
      </w:r>
    </w:p>
  </w:endnote>
  <w:endnote w:type="continuationSeparator" w:id="0">
    <w:p w:rsidR="00950312" w:rsidRDefault="00950312" w:rsidP="00E32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571036"/>
      <w:docPartObj>
        <w:docPartGallery w:val="Page Numbers (Bottom of Page)"/>
        <w:docPartUnique/>
      </w:docPartObj>
    </w:sdtPr>
    <w:sdtEndPr/>
    <w:sdtContent>
      <w:p w:rsidR="00B96CB3" w:rsidRDefault="00B96CB3">
        <w:pPr>
          <w:pStyle w:val="Pieddepage"/>
          <w:jc w:val="right"/>
        </w:pPr>
        <w:r>
          <w:fldChar w:fldCharType="begin"/>
        </w:r>
        <w:r>
          <w:instrText>PAGE   \* MERGEFORMAT</w:instrText>
        </w:r>
        <w:r>
          <w:fldChar w:fldCharType="separate"/>
        </w:r>
        <w:r w:rsidR="00E91569">
          <w:rPr>
            <w:noProof/>
          </w:rPr>
          <w:t>8</w:t>
        </w:r>
        <w:r>
          <w:fldChar w:fldCharType="end"/>
        </w:r>
      </w:p>
    </w:sdtContent>
  </w:sdt>
  <w:p w:rsidR="00B96CB3" w:rsidRDefault="00B96CB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312" w:rsidRDefault="00950312" w:rsidP="00E320A2">
      <w:pPr>
        <w:spacing w:after="0" w:line="240" w:lineRule="auto"/>
      </w:pPr>
      <w:r>
        <w:separator/>
      </w:r>
    </w:p>
  </w:footnote>
  <w:footnote w:type="continuationSeparator" w:id="0">
    <w:p w:rsidR="00950312" w:rsidRDefault="00950312" w:rsidP="00E320A2">
      <w:pPr>
        <w:spacing w:after="0" w:line="240" w:lineRule="auto"/>
      </w:pPr>
      <w:r>
        <w:continuationSeparator/>
      </w:r>
    </w:p>
  </w:footnote>
  <w:footnote w:id="1">
    <w:p w:rsidR="00256AB6" w:rsidRPr="003104D9" w:rsidRDefault="00256AB6" w:rsidP="00627CFB">
      <w:pPr>
        <w:pStyle w:val="Notedebasdepage"/>
      </w:pPr>
      <w:r>
        <w:rPr>
          <w:rStyle w:val="Appelnotedebasdep"/>
          <w:rFonts w:eastAsia="Calibri"/>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054A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1156915"/>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3823C8D"/>
    <w:multiLevelType w:val="hybridMultilevel"/>
    <w:tmpl w:val="5FC0D61E"/>
    <w:lvl w:ilvl="0" w:tplc="78A24F4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4FE37E20"/>
    <w:multiLevelType w:val="hybridMultilevel"/>
    <w:tmpl w:val="9A9CC81E"/>
    <w:lvl w:ilvl="0" w:tplc="23E6A7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2C1615C"/>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8"/>
  </w:num>
  <w:num w:numId="2">
    <w:abstractNumId w:val="6"/>
  </w:num>
  <w:num w:numId="3">
    <w:abstractNumId w:val="4"/>
  </w:num>
  <w:num w:numId="4">
    <w:abstractNumId w:val="7"/>
  </w:num>
  <w:num w:numId="5">
    <w:abstractNumId w:val="11"/>
  </w:num>
  <w:num w:numId="6">
    <w:abstractNumId w:val="3"/>
  </w:num>
  <w:num w:numId="7">
    <w:abstractNumId w:val="0"/>
  </w:num>
  <w:num w:numId="8">
    <w:abstractNumId w:val="5"/>
  </w:num>
  <w:num w:numId="9">
    <w:abstractNumId w:val="2"/>
  </w:num>
  <w:num w:numId="10">
    <w:abstractNumId w:val="9"/>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CB1"/>
    <w:rsid w:val="00000C95"/>
    <w:rsid w:val="00000E78"/>
    <w:rsid w:val="000268F8"/>
    <w:rsid w:val="00052354"/>
    <w:rsid w:val="00077781"/>
    <w:rsid w:val="00095A93"/>
    <w:rsid w:val="000B408E"/>
    <w:rsid w:val="000C3CA0"/>
    <w:rsid w:val="000F1541"/>
    <w:rsid w:val="00101470"/>
    <w:rsid w:val="00121ACD"/>
    <w:rsid w:val="0013536C"/>
    <w:rsid w:val="00137964"/>
    <w:rsid w:val="00141437"/>
    <w:rsid w:val="00151014"/>
    <w:rsid w:val="00154291"/>
    <w:rsid w:val="00165883"/>
    <w:rsid w:val="00171122"/>
    <w:rsid w:val="00180295"/>
    <w:rsid w:val="00190167"/>
    <w:rsid w:val="001A1EBE"/>
    <w:rsid w:val="001A62B8"/>
    <w:rsid w:val="001B3FDF"/>
    <w:rsid w:val="001C41E5"/>
    <w:rsid w:val="001E7AC4"/>
    <w:rsid w:val="001F7F59"/>
    <w:rsid w:val="00201608"/>
    <w:rsid w:val="00214202"/>
    <w:rsid w:val="0022500B"/>
    <w:rsid w:val="00230BC9"/>
    <w:rsid w:val="00234717"/>
    <w:rsid w:val="00235857"/>
    <w:rsid w:val="0023793D"/>
    <w:rsid w:val="00247147"/>
    <w:rsid w:val="00255940"/>
    <w:rsid w:val="00256AB6"/>
    <w:rsid w:val="00265AB8"/>
    <w:rsid w:val="00266254"/>
    <w:rsid w:val="002B48F3"/>
    <w:rsid w:val="002B5EE2"/>
    <w:rsid w:val="002B716A"/>
    <w:rsid w:val="002D20BC"/>
    <w:rsid w:val="002D5A1E"/>
    <w:rsid w:val="002E0D55"/>
    <w:rsid w:val="002E22DC"/>
    <w:rsid w:val="002F32C2"/>
    <w:rsid w:val="002F5024"/>
    <w:rsid w:val="00306B69"/>
    <w:rsid w:val="003355D0"/>
    <w:rsid w:val="003473C0"/>
    <w:rsid w:val="0036130F"/>
    <w:rsid w:val="00362B23"/>
    <w:rsid w:val="00375DAF"/>
    <w:rsid w:val="0038288E"/>
    <w:rsid w:val="003842BB"/>
    <w:rsid w:val="003944BA"/>
    <w:rsid w:val="003A0828"/>
    <w:rsid w:val="003A5259"/>
    <w:rsid w:val="003C1950"/>
    <w:rsid w:val="003C3932"/>
    <w:rsid w:val="003C7A1F"/>
    <w:rsid w:val="003C7AC5"/>
    <w:rsid w:val="003E2084"/>
    <w:rsid w:val="003F6FAB"/>
    <w:rsid w:val="003F7C33"/>
    <w:rsid w:val="00403F4F"/>
    <w:rsid w:val="00407916"/>
    <w:rsid w:val="00415F89"/>
    <w:rsid w:val="00450A5D"/>
    <w:rsid w:val="00470188"/>
    <w:rsid w:val="00481179"/>
    <w:rsid w:val="004831AF"/>
    <w:rsid w:val="00485721"/>
    <w:rsid w:val="00485B93"/>
    <w:rsid w:val="0049239C"/>
    <w:rsid w:val="00492D7E"/>
    <w:rsid w:val="00494358"/>
    <w:rsid w:val="004A4F33"/>
    <w:rsid w:val="004B053B"/>
    <w:rsid w:val="004C1860"/>
    <w:rsid w:val="004C6497"/>
    <w:rsid w:val="004D60D9"/>
    <w:rsid w:val="004E70DD"/>
    <w:rsid w:val="004F3E2A"/>
    <w:rsid w:val="00500EFB"/>
    <w:rsid w:val="0051793A"/>
    <w:rsid w:val="00525D77"/>
    <w:rsid w:val="00540E2E"/>
    <w:rsid w:val="0055126E"/>
    <w:rsid w:val="005516E9"/>
    <w:rsid w:val="00591113"/>
    <w:rsid w:val="00591EF4"/>
    <w:rsid w:val="005B1FAB"/>
    <w:rsid w:val="005C1E1F"/>
    <w:rsid w:val="005D49F6"/>
    <w:rsid w:val="005D4FEB"/>
    <w:rsid w:val="005F618B"/>
    <w:rsid w:val="00624186"/>
    <w:rsid w:val="00627CFB"/>
    <w:rsid w:val="0063527D"/>
    <w:rsid w:val="00653A3B"/>
    <w:rsid w:val="006707A0"/>
    <w:rsid w:val="006734FA"/>
    <w:rsid w:val="00693D45"/>
    <w:rsid w:val="006A1D92"/>
    <w:rsid w:val="006B1C7F"/>
    <w:rsid w:val="006E4C56"/>
    <w:rsid w:val="006F7CFB"/>
    <w:rsid w:val="00715F5D"/>
    <w:rsid w:val="00731E06"/>
    <w:rsid w:val="00743840"/>
    <w:rsid w:val="00745682"/>
    <w:rsid w:val="00766198"/>
    <w:rsid w:val="00770B50"/>
    <w:rsid w:val="007939E7"/>
    <w:rsid w:val="007A4065"/>
    <w:rsid w:val="007A72CD"/>
    <w:rsid w:val="007B1C62"/>
    <w:rsid w:val="007C744A"/>
    <w:rsid w:val="007F413C"/>
    <w:rsid w:val="007F48B5"/>
    <w:rsid w:val="00803573"/>
    <w:rsid w:val="0081154D"/>
    <w:rsid w:val="00814097"/>
    <w:rsid w:val="008250EF"/>
    <w:rsid w:val="00840984"/>
    <w:rsid w:val="00843476"/>
    <w:rsid w:val="008434C2"/>
    <w:rsid w:val="008842C1"/>
    <w:rsid w:val="008848EB"/>
    <w:rsid w:val="008852A8"/>
    <w:rsid w:val="008879F1"/>
    <w:rsid w:val="008A12FA"/>
    <w:rsid w:val="008B1B6B"/>
    <w:rsid w:val="008C6A34"/>
    <w:rsid w:val="008E2CC2"/>
    <w:rsid w:val="008F5DDA"/>
    <w:rsid w:val="008F6949"/>
    <w:rsid w:val="008F7C8A"/>
    <w:rsid w:val="009031D6"/>
    <w:rsid w:val="00910FD5"/>
    <w:rsid w:val="0093775E"/>
    <w:rsid w:val="009421B4"/>
    <w:rsid w:val="00944187"/>
    <w:rsid w:val="00950312"/>
    <w:rsid w:val="009660C4"/>
    <w:rsid w:val="0097506D"/>
    <w:rsid w:val="009A1267"/>
    <w:rsid w:val="009A22C3"/>
    <w:rsid w:val="009C60FF"/>
    <w:rsid w:val="009D54F6"/>
    <w:rsid w:val="009E47EB"/>
    <w:rsid w:val="00A0006F"/>
    <w:rsid w:val="00A20319"/>
    <w:rsid w:val="00A23908"/>
    <w:rsid w:val="00A3053F"/>
    <w:rsid w:val="00A4401F"/>
    <w:rsid w:val="00A66BD0"/>
    <w:rsid w:val="00A90464"/>
    <w:rsid w:val="00A9671D"/>
    <w:rsid w:val="00AA5A8D"/>
    <w:rsid w:val="00AA645D"/>
    <w:rsid w:val="00AC2241"/>
    <w:rsid w:val="00AD5342"/>
    <w:rsid w:val="00AE5338"/>
    <w:rsid w:val="00AF1757"/>
    <w:rsid w:val="00B02076"/>
    <w:rsid w:val="00B2723C"/>
    <w:rsid w:val="00B42EDF"/>
    <w:rsid w:val="00B52B0A"/>
    <w:rsid w:val="00B669F9"/>
    <w:rsid w:val="00B838E2"/>
    <w:rsid w:val="00B9621C"/>
    <w:rsid w:val="00B96CB3"/>
    <w:rsid w:val="00BA1AAD"/>
    <w:rsid w:val="00BA4F20"/>
    <w:rsid w:val="00BC6300"/>
    <w:rsid w:val="00BD0EAE"/>
    <w:rsid w:val="00BD50CE"/>
    <w:rsid w:val="00BE2006"/>
    <w:rsid w:val="00BF2D42"/>
    <w:rsid w:val="00C02AD7"/>
    <w:rsid w:val="00C05773"/>
    <w:rsid w:val="00C067E8"/>
    <w:rsid w:val="00C0784A"/>
    <w:rsid w:val="00C27269"/>
    <w:rsid w:val="00C32E29"/>
    <w:rsid w:val="00C36BD7"/>
    <w:rsid w:val="00C45A19"/>
    <w:rsid w:val="00C601D6"/>
    <w:rsid w:val="00C83CA4"/>
    <w:rsid w:val="00C86757"/>
    <w:rsid w:val="00CD4970"/>
    <w:rsid w:val="00CF1D28"/>
    <w:rsid w:val="00D16254"/>
    <w:rsid w:val="00D352A0"/>
    <w:rsid w:val="00D36DF5"/>
    <w:rsid w:val="00D43174"/>
    <w:rsid w:val="00D60DD3"/>
    <w:rsid w:val="00D66C07"/>
    <w:rsid w:val="00D815F5"/>
    <w:rsid w:val="00D84B5A"/>
    <w:rsid w:val="00D91A08"/>
    <w:rsid w:val="00DA12E7"/>
    <w:rsid w:val="00DA2B54"/>
    <w:rsid w:val="00DB7A7B"/>
    <w:rsid w:val="00DE3E49"/>
    <w:rsid w:val="00DF0459"/>
    <w:rsid w:val="00DF0968"/>
    <w:rsid w:val="00DF1695"/>
    <w:rsid w:val="00E118C4"/>
    <w:rsid w:val="00E14639"/>
    <w:rsid w:val="00E31DAE"/>
    <w:rsid w:val="00E320A2"/>
    <w:rsid w:val="00E56491"/>
    <w:rsid w:val="00E73036"/>
    <w:rsid w:val="00E76CB1"/>
    <w:rsid w:val="00E83169"/>
    <w:rsid w:val="00E8688F"/>
    <w:rsid w:val="00E91569"/>
    <w:rsid w:val="00EA6699"/>
    <w:rsid w:val="00EB1FB1"/>
    <w:rsid w:val="00EB5C7B"/>
    <w:rsid w:val="00EF54EE"/>
    <w:rsid w:val="00F2138A"/>
    <w:rsid w:val="00F3147C"/>
    <w:rsid w:val="00F379B6"/>
    <w:rsid w:val="00F5654A"/>
    <w:rsid w:val="00F57B78"/>
    <w:rsid w:val="00F64302"/>
    <w:rsid w:val="00F66B8C"/>
    <w:rsid w:val="00F7041D"/>
    <w:rsid w:val="00F71ADA"/>
    <w:rsid w:val="00F74F56"/>
    <w:rsid w:val="00FB4D55"/>
    <w:rsid w:val="00FB609D"/>
    <w:rsid w:val="00FC4A8F"/>
    <w:rsid w:val="00FC5B50"/>
    <w:rsid w:val="00FC5E24"/>
    <w:rsid w:val="00FD606F"/>
    <w:rsid w:val="00FF52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43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143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1437"/>
    <w:rPr>
      <w:rFonts w:ascii="Tahoma" w:eastAsia="Calibri" w:hAnsi="Tahoma" w:cs="Tahoma"/>
      <w:sz w:val="16"/>
      <w:szCs w:val="16"/>
      <w:lang w:eastAsia="ar-SA"/>
    </w:rPr>
  </w:style>
  <w:style w:type="paragraph" w:customStyle="1" w:styleId="Paragraphedeliste1">
    <w:name w:val="Paragraphe de liste1"/>
    <w:basedOn w:val="Normal"/>
    <w:rsid w:val="00255940"/>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255940"/>
    <w:rPr>
      <w:sz w:val="16"/>
      <w:szCs w:val="16"/>
    </w:rPr>
  </w:style>
  <w:style w:type="paragraph" w:styleId="Commentaire">
    <w:name w:val="annotation text"/>
    <w:basedOn w:val="Normal"/>
    <w:link w:val="CommentaireCar"/>
    <w:uiPriority w:val="99"/>
    <w:semiHidden/>
    <w:unhideWhenUsed/>
    <w:rsid w:val="00255940"/>
    <w:rPr>
      <w:rFonts w:cs="Times New Roman"/>
      <w:sz w:val="20"/>
      <w:szCs w:val="20"/>
    </w:rPr>
  </w:style>
  <w:style w:type="character" w:customStyle="1" w:styleId="CommentaireCar">
    <w:name w:val="Commentaire Car"/>
    <w:basedOn w:val="Policepardfaut"/>
    <w:link w:val="Commentaire"/>
    <w:uiPriority w:val="99"/>
    <w:semiHidden/>
    <w:rsid w:val="00255940"/>
    <w:rPr>
      <w:rFonts w:ascii="Calibri" w:eastAsia="Calibri" w:hAnsi="Calibri" w:cs="Times New Roman"/>
      <w:sz w:val="20"/>
      <w:szCs w:val="20"/>
      <w:lang w:eastAsia="ar-SA"/>
    </w:rPr>
  </w:style>
  <w:style w:type="character" w:styleId="Lienhypertexte">
    <w:name w:val="Hyperlink"/>
    <w:rsid w:val="00840984"/>
    <w:rPr>
      <w:color w:val="0000FF"/>
      <w:u w:val="single"/>
    </w:rPr>
  </w:style>
  <w:style w:type="paragraph" w:styleId="Paragraphedeliste">
    <w:name w:val="List Paragraph"/>
    <w:basedOn w:val="Normal"/>
    <w:uiPriority w:val="34"/>
    <w:qFormat/>
    <w:rsid w:val="00101470"/>
    <w:pPr>
      <w:ind w:left="720"/>
      <w:contextualSpacing/>
    </w:pPr>
  </w:style>
  <w:style w:type="table" w:styleId="Grilledutableau">
    <w:name w:val="Table Grid"/>
    <w:basedOn w:val="TableauNormal"/>
    <w:uiPriority w:val="59"/>
    <w:rsid w:val="003F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DB7A7B"/>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DB7A7B"/>
    <w:rPr>
      <w:rFonts w:ascii="Calibri" w:eastAsia="Calibri" w:hAnsi="Calibri" w:cs="Calibri"/>
      <w:b/>
      <w:bCs/>
      <w:sz w:val="20"/>
      <w:szCs w:val="20"/>
      <w:lang w:eastAsia="ar-SA"/>
    </w:rPr>
  </w:style>
  <w:style w:type="paragraph" w:styleId="NormalWeb">
    <w:name w:val="Normal (Web)"/>
    <w:basedOn w:val="Normal"/>
    <w:uiPriority w:val="99"/>
    <w:unhideWhenUsed/>
    <w:rsid w:val="003F7C33"/>
    <w:pPr>
      <w:suppressAutoHyphens w:val="0"/>
      <w:spacing w:before="100" w:beforeAutospacing="1" w:after="100" w:afterAutospacing="1" w:line="240" w:lineRule="auto"/>
    </w:pPr>
    <w:rPr>
      <w:rFonts w:ascii="Times New Roman" w:eastAsiaTheme="minorHAnsi" w:hAnsi="Times New Roman" w:cs="Times New Roman"/>
      <w:sz w:val="24"/>
      <w:szCs w:val="24"/>
      <w:lang w:eastAsia="fr-FR"/>
    </w:rPr>
  </w:style>
  <w:style w:type="character" w:styleId="Appelnotedebasdep">
    <w:name w:val="footnote reference"/>
    <w:basedOn w:val="Policepardfaut"/>
    <w:uiPriority w:val="99"/>
    <w:semiHidden/>
    <w:rsid w:val="00E320A2"/>
    <w:rPr>
      <w:rFonts w:ascii="Times New Roman" w:hAnsi="Times New Roman" w:cs="Times New Roman"/>
      <w:position w:val="6"/>
      <w:sz w:val="12"/>
    </w:rPr>
  </w:style>
  <w:style w:type="paragraph" w:styleId="Notedebasdepage">
    <w:name w:val="footnote text"/>
    <w:basedOn w:val="Normal"/>
    <w:link w:val="NotedebasdepageCar"/>
    <w:uiPriority w:val="99"/>
    <w:semiHidden/>
    <w:rsid w:val="00E320A2"/>
    <w:pPr>
      <w:suppressAutoHyphens w:val="0"/>
      <w:spacing w:before="40" w:after="40" w:line="240" w:lineRule="auto"/>
      <w:ind w:left="170" w:right="851" w:hanging="170"/>
      <w:jc w:val="both"/>
    </w:pPr>
    <w:rPr>
      <w:rFonts w:ascii="Times New Roman" w:eastAsia="Times New Roman" w:hAnsi="Times New Roman" w:cs="Times New Roman"/>
      <w:sz w:val="16"/>
      <w:szCs w:val="20"/>
      <w:lang w:val="pl-PL" w:eastAsia="pl-PL"/>
    </w:rPr>
  </w:style>
  <w:style w:type="character" w:customStyle="1" w:styleId="NotedebasdepageCar">
    <w:name w:val="Note de bas de page Car"/>
    <w:basedOn w:val="Policepardfaut"/>
    <w:link w:val="Notedebasdepage"/>
    <w:uiPriority w:val="99"/>
    <w:semiHidden/>
    <w:rsid w:val="00E320A2"/>
    <w:rPr>
      <w:rFonts w:ascii="Times New Roman" w:eastAsia="Times New Roman" w:hAnsi="Times New Roman" w:cs="Times New Roman"/>
      <w:sz w:val="16"/>
      <w:szCs w:val="20"/>
      <w:lang w:val="pl-PL" w:eastAsia="pl-PL"/>
    </w:rPr>
  </w:style>
  <w:style w:type="paragraph" w:styleId="En-tte">
    <w:name w:val="header"/>
    <w:basedOn w:val="Normal"/>
    <w:link w:val="En-tteCar"/>
    <w:uiPriority w:val="99"/>
    <w:unhideWhenUsed/>
    <w:rsid w:val="00B96CB3"/>
    <w:pPr>
      <w:tabs>
        <w:tab w:val="center" w:pos="4536"/>
        <w:tab w:val="right" w:pos="9072"/>
      </w:tabs>
      <w:spacing w:after="0" w:line="240" w:lineRule="auto"/>
    </w:pPr>
  </w:style>
  <w:style w:type="character" w:customStyle="1" w:styleId="En-tteCar">
    <w:name w:val="En-tête Car"/>
    <w:basedOn w:val="Policepardfaut"/>
    <w:link w:val="En-tte"/>
    <w:uiPriority w:val="99"/>
    <w:rsid w:val="00B96CB3"/>
    <w:rPr>
      <w:rFonts w:ascii="Calibri" w:eastAsia="Calibri" w:hAnsi="Calibri" w:cs="Calibri"/>
      <w:lang w:eastAsia="ar-SA"/>
    </w:rPr>
  </w:style>
  <w:style w:type="paragraph" w:styleId="Pieddepage">
    <w:name w:val="footer"/>
    <w:basedOn w:val="Normal"/>
    <w:link w:val="PieddepageCar"/>
    <w:uiPriority w:val="99"/>
    <w:unhideWhenUsed/>
    <w:rsid w:val="00B96CB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6CB3"/>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43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143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1437"/>
    <w:rPr>
      <w:rFonts w:ascii="Tahoma" w:eastAsia="Calibri" w:hAnsi="Tahoma" w:cs="Tahoma"/>
      <w:sz w:val="16"/>
      <w:szCs w:val="16"/>
      <w:lang w:eastAsia="ar-SA"/>
    </w:rPr>
  </w:style>
  <w:style w:type="paragraph" w:customStyle="1" w:styleId="Paragraphedeliste1">
    <w:name w:val="Paragraphe de liste1"/>
    <w:basedOn w:val="Normal"/>
    <w:rsid w:val="00255940"/>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255940"/>
    <w:rPr>
      <w:sz w:val="16"/>
      <w:szCs w:val="16"/>
    </w:rPr>
  </w:style>
  <w:style w:type="paragraph" w:styleId="Commentaire">
    <w:name w:val="annotation text"/>
    <w:basedOn w:val="Normal"/>
    <w:link w:val="CommentaireCar"/>
    <w:uiPriority w:val="99"/>
    <w:semiHidden/>
    <w:unhideWhenUsed/>
    <w:rsid w:val="00255940"/>
    <w:rPr>
      <w:rFonts w:cs="Times New Roman"/>
      <w:sz w:val="20"/>
      <w:szCs w:val="20"/>
    </w:rPr>
  </w:style>
  <w:style w:type="character" w:customStyle="1" w:styleId="CommentaireCar">
    <w:name w:val="Commentaire Car"/>
    <w:basedOn w:val="Policepardfaut"/>
    <w:link w:val="Commentaire"/>
    <w:uiPriority w:val="99"/>
    <w:semiHidden/>
    <w:rsid w:val="00255940"/>
    <w:rPr>
      <w:rFonts w:ascii="Calibri" w:eastAsia="Calibri" w:hAnsi="Calibri" w:cs="Times New Roman"/>
      <w:sz w:val="20"/>
      <w:szCs w:val="20"/>
      <w:lang w:eastAsia="ar-SA"/>
    </w:rPr>
  </w:style>
  <w:style w:type="character" w:styleId="Lienhypertexte">
    <w:name w:val="Hyperlink"/>
    <w:rsid w:val="00840984"/>
    <w:rPr>
      <w:color w:val="0000FF"/>
      <w:u w:val="single"/>
    </w:rPr>
  </w:style>
  <w:style w:type="paragraph" w:styleId="Paragraphedeliste">
    <w:name w:val="List Paragraph"/>
    <w:basedOn w:val="Normal"/>
    <w:uiPriority w:val="34"/>
    <w:qFormat/>
    <w:rsid w:val="00101470"/>
    <w:pPr>
      <w:ind w:left="720"/>
      <w:contextualSpacing/>
    </w:pPr>
  </w:style>
  <w:style w:type="table" w:styleId="Grilledutableau">
    <w:name w:val="Table Grid"/>
    <w:basedOn w:val="TableauNormal"/>
    <w:uiPriority w:val="59"/>
    <w:rsid w:val="003F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DB7A7B"/>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DB7A7B"/>
    <w:rPr>
      <w:rFonts w:ascii="Calibri" w:eastAsia="Calibri" w:hAnsi="Calibri" w:cs="Calibri"/>
      <w:b/>
      <w:bCs/>
      <w:sz w:val="20"/>
      <w:szCs w:val="20"/>
      <w:lang w:eastAsia="ar-SA"/>
    </w:rPr>
  </w:style>
  <w:style w:type="paragraph" w:styleId="NormalWeb">
    <w:name w:val="Normal (Web)"/>
    <w:basedOn w:val="Normal"/>
    <w:uiPriority w:val="99"/>
    <w:unhideWhenUsed/>
    <w:rsid w:val="003F7C33"/>
    <w:pPr>
      <w:suppressAutoHyphens w:val="0"/>
      <w:spacing w:before="100" w:beforeAutospacing="1" w:after="100" w:afterAutospacing="1" w:line="240" w:lineRule="auto"/>
    </w:pPr>
    <w:rPr>
      <w:rFonts w:ascii="Times New Roman" w:eastAsiaTheme="minorHAnsi" w:hAnsi="Times New Roman" w:cs="Times New Roman"/>
      <w:sz w:val="24"/>
      <w:szCs w:val="24"/>
      <w:lang w:eastAsia="fr-FR"/>
    </w:rPr>
  </w:style>
  <w:style w:type="character" w:styleId="Appelnotedebasdep">
    <w:name w:val="footnote reference"/>
    <w:basedOn w:val="Policepardfaut"/>
    <w:uiPriority w:val="99"/>
    <w:semiHidden/>
    <w:rsid w:val="00E320A2"/>
    <w:rPr>
      <w:rFonts w:ascii="Times New Roman" w:hAnsi="Times New Roman" w:cs="Times New Roman"/>
      <w:position w:val="6"/>
      <w:sz w:val="12"/>
    </w:rPr>
  </w:style>
  <w:style w:type="paragraph" w:styleId="Notedebasdepage">
    <w:name w:val="footnote text"/>
    <w:basedOn w:val="Normal"/>
    <w:link w:val="NotedebasdepageCar"/>
    <w:uiPriority w:val="99"/>
    <w:semiHidden/>
    <w:rsid w:val="00E320A2"/>
    <w:pPr>
      <w:suppressAutoHyphens w:val="0"/>
      <w:spacing w:before="40" w:after="40" w:line="240" w:lineRule="auto"/>
      <w:ind w:left="170" w:right="851" w:hanging="170"/>
      <w:jc w:val="both"/>
    </w:pPr>
    <w:rPr>
      <w:rFonts w:ascii="Times New Roman" w:eastAsia="Times New Roman" w:hAnsi="Times New Roman" w:cs="Times New Roman"/>
      <w:sz w:val="16"/>
      <w:szCs w:val="20"/>
      <w:lang w:val="pl-PL" w:eastAsia="pl-PL"/>
    </w:rPr>
  </w:style>
  <w:style w:type="character" w:customStyle="1" w:styleId="NotedebasdepageCar">
    <w:name w:val="Note de bas de page Car"/>
    <w:basedOn w:val="Policepardfaut"/>
    <w:link w:val="Notedebasdepage"/>
    <w:uiPriority w:val="99"/>
    <w:semiHidden/>
    <w:rsid w:val="00E320A2"/>
    <w:rPr>
      <w:rFonts w:ascii="Times New Roman" w:eastAsia="Times New Roman" w:hAnsi="Times New Roman" w:cs="Times New Roman"/>
      <w:sz w:val="16"/>
      <w:szCs w:val="20"/>
      <w:lang w:val="pl-PL" w:eastAsia="pl-PL"/>
    </w:rPr>
  </w:style>
  <w:style w:type="paragraph" w:styleId="En-tte">
    <w:name w:val="header"/>
    <w:basedOn w:val="Normal"/>
    <w:link w:val="En-tteCar"/>
    <w:uiPriority w:val="99"/>
    <w:unhideWhenUsed/>
    <w:rsid w:val="00B96CB3"/>
    <w:pPr>
      <w:tabs>
        <w:tab w:val="center" w:pos="4536"/>
        <w:tab w:val="right" w:pos="9072"/>
      </w:tabs>
      <w:spacing w:after="0" w:line="240" w:lineRule="auto"/>
    </w:pPr>
  </w:style>
  <w:style w:type="character" w:customStyle="1" w:styleId="En-tteCar">
    <w:name w:val="En-tête Car"/>
    <w:basedOn w:val="Policepardfaut"/>
    <w:link w:val="En-tte"/>
    <w:uiPriority w:val="99"/>
    <w:rsid w:val="00B96CB3"/>
    <w:rPr>
      <w:rFonts w:ascii="Calibri" w:eastAsia="Calibri" w:hAnsi="Calibri" w:cs="Calibri"/>
      <w:lang w:eastAsia="ar-SA"/>
    </w:rPr>
  </w:style>
  <w:style w:type="paragraph" w:styleId="Pieddepage">
    <w:name w:val="footer"/>
    <w:basedOn w:val="Normal"/>
    <w:link w:val="PieddepageCar"/>
    <w:uiPriority w:val="99"/>
    <w:unhideWhenUsed/>
    <w:rsid w:val="00B96CB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6CB3"/>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622193">
      <w:bodyDiv w:val="1"/>
      <w:marLeft w:val="0"/>
      <w:marRight w:val="0"/>
      <w:marTop w:val="0"/>
      <w:marBottom w:val="0"/>
      <w:divBdr>
        <w:top w:val="none" w:sz="0" w:space="0" w:color="auto"/>
        <w:left w:val="none" w:sz="0" w:space="0" w:color="auto"/>
        <w:bottom w:val="none" w:sz="0" w:space="0" w:color="auto"/>
        <w:right w:val="none" w:sz="0" w:space="0" w:color="auto"/>
      </w:divBdr>
    </w:div>
    <w:div w:id="452528146">
      <w:bodyDiv w:val="1"/>
      <w:marLeft w:val="0"/>
      <w:marRight w:val="0"/>
      <w:marTop w:val="0"/>
      <w:marBottom w:val="0"/>
      <w:divBdr>
        <w:top w:val="none" w:sz="0" w:space="0" w:color="auto"/>
        <w:left w:val="none" w:sz="0" w:space="0" w:color="auto"/>
        <w:bottom w:val="none" w:sz="0" w:space="0" w:color="auto"/>
        <w:right w:val="none" w:sz="0" w:space="0" w:color="auto"/>
      </w:divBdr>
    </w:div>
    <w:div w:id="974528323">
      <w:bodyDiv w:val="1"/>
      <w:marLeft w:val="0"/>
      <w:marRight w:val="0"/>
      <w:marTop w:val="0"/>
      <w:marBottom w:val="0"/>
      <w:divBdr>
        <w:top w:val="none" w:sz="0" w:space="0" w:color="auto"/>
        <w:left w:val="none" w:sz="0" w:space="0" w:color="auto"/>
        <w:bottom w:val="none" w:sz="0" w:space="0" w:color="auto"/>
        <w:right w:val="none" w:sz="0" w:space="0" w:color="auto"/>
      </w:divBdr>
    </w:div>
    <w:div w:id="1205606860">
      <w:bodyDiv w:val="1"/>
      <w:marLeft w:val="0"/>
      <w:marRight w:val="0"/>
      <w:marTop w:val="0"/>
      <w:marBottom w:val="0"/>
      <w:divBdr>
        <w:top w:val="none" w:sz="0" w:space="0" w:color="auto"/>
        <w:left w:val="none" w:sz="0" w:space="0" w:color="auto"/>
        <w:bottom w:val="none" w:sz="0" w:space="0" w:color="auto"/>
        <w:right w:val="none" w:sz="0" w:space="0" w:color="auto"/>
      </w:divBdr>
    </w:div>
    <w:div w:id="174498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A3BF0-7809-4200-9C8B-C52C077F7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17B8490D.dotm</Template>
  <TotalTime>14</TotalTime>
  <Pages>11</Pages>
  <Words>3093</Words>
  <Characters>17014</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20067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Remy DURON</cp:lastModifiedBy>
  <cp:revision>7</cp:revision>
  <cp:lastPrinted>2015-01-16T17:16:00Z</cp:lastPrinted>
  <dcterms:created xsi:type="dcterms:W3CDTF">2016-12-23T16:18:00Z</dcterms:created>
  <dcterms:modified xsi:type="dcterms:W3CDTF">2017-10-02T13:44:00Z</dcterms:modified>
</cp:coreProperties>
</file>